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65F61" w14:textId="77777777" w:rsidR="00000000" w:rsidRDefault="00000000">
      <w:r>
        <w:rPr>
          <w:noProof/>
          <w:lang w:eastAsia="fi-FI"/>
        </w:rPr>
        <w:pict w14:anchorId="7ECDBA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6.8pt;margin-top:0;width:86.4pt;height:62.55pt;z-index:1" o:allowincell="f">
            <v:imagedata r:id="rId7" o:title="HL7 Uusilogo"/>
          </v:shape>
        </w:pict>
      </w:r>
      <w:r>
        <w:pict w14:anchorId="35762159">
          <v:shape id="_x0000_i1025" type="#_x0000_t75" style="width:474.5pt;height:58.5pt" fillcolor="window">
            <v:imagedata r:id="rId8" o:title="tervhanke"/>
          </v:shape>
        </w:pict>
      </w:r>
    </w:p>
    <w:p w14:paraId="16260F37" w14:textId="77777777" w:rsidR="00000000" w:rsidRDefault="00000000">
      <w:pPr>
        <w:pStyle w:val="Otsikko"/>
      </w:pPr>
    </w:p>
    <w:p w14:paraId="4D2277F0" w14:textId="77777777" w:rsidR="00000000" w:rsidRDefault="00000000">
      <w:pPr>
        <w:pStyle w:val="Otsikko"/>
      </w:pPr>
    </w:p>
    <w:p w14:paraId="3E600C8D" w14:textId="77777777" w:rsidR="00000000" w:rsidRDefault="00000000">
      <w:pPr>
        <w:pStyle w:val="Otsikko"/>
      </w:pPr>
    </w:p>
    <w:p w14:paraId="05CE5950" w14:textId="77777777" w:rsidR="00000000" w:rsidRDefault="00000000">
      <w:pPr>
        <w:pStyle w:val="Otsikko"/>
      </w:pPr>
    </w:p>
    <w:p w14:paraId="58450E9A" w14:textId="77777777" w:rsidR="00000000" w:rsidRDefault="00000000">
      <w:pPr>
        <w:jc w:val="center"/>
        <w:rPr>
          <w:rFonts w:ascii="Arial" w:hAnsi="Arial" w:cs="Arial"/>
          <w:b/>
          <w:bCs/>
          <w:sz w:val="32"/>
          <w:szCs w:val="32"/>
        </w:rPr>
      </w:pPr>
      <w:r>
        <w:rPr>
          <w:rFonts w:ascii="Arial" w:hAnsi="Arial" w:cs="Arial"/>
          <w:b/>
          <w:bCs/>
          <w:sz w:val="32"/>
          <w:szCs w:val="32"/>
        </w:rPr>
        <w:t>Open CDA 200</w:t>
      </w:r>
      <w:ins w:id="0" w:author="Timo Tarhonen" w:date="2006-12-16T16:35:00Z">
        <w:r>
          <w:rPr>
            <w:rFonts w:ascii="Arial" w:hAnsi="Arial" w:cs="Arial"/>
            <w:b/>
            <w:bCs/>
            <w:sz w:val="32"/>
            <w:szCs w:val="32"/>
          </w:rPr>
          <w:t>7</w:t>
        </w:r>
      </w:ins>
      <w:del w:id="1" w:author="Timo Tarhonen" w:date="2006-12-16T16:35:00Z">
        <w:r>
          <w:rPr>
            <w:rFonts w:ascii="Arial" w:hAnsi="Arial" w:cs="Arial"/>
            <w:b/>
            <w:bCs/>
            <w:sz w:val="32"/>
            <w:szCs w:val="32"/>
          </w:rPr>
          <w:delText>6</w:delText>
        </w:r>
      </w:del>
    </w:p>
    <w:p w14:paraId="6C4E2127" w14:textId="77777777" w:rsidR="00000000" w:rsidRDefault="00000000">
      <w:pPr>
        <w:pStyle w:val="Otsikko"/>
      </w:pPr>
    </w:p>
    <w:p w14:paraId="0C5AD500" w14:textId="77777777" w:rsidR="00000000" w:rsidRDefault="00000000">
      <w:pPr>
        <w:pStyle w:val="Otsikko"/>
      </w:pPr>
    </w:p>
    <w:p w14:paraId="13AA0FFC" w14:textId="77777777" w:rsidR="00000000" w:rsidRDefault="00000000">
      <w:pPr>
        <w:pStyle w:val="Otsikko"/>
      </w:pPr>
    </w:p>
    <w:p w14:paraId="7E33E5C0" w14:textId="77777777" w:rsidR="00000000" w:rsidRDefault="00000000">
      <w:pPr>
        <w:pStyle w:val="Alaotsikko"/>
        <w:jc w:val="center"/>
      </w:pPr>
      <w:r>
        <w:t>Päätöksentuen CDA R2</w:t>
      </w:r>
    </w:p>
    <w:p w14:paraId="2801E13A" w14:textId="77777777" w:rsidR="00000000" w:rsidRDefault="00000000">
      <w:pPr>
        <w:pStyle w:val="Otsikko"/>
      </w:pPr>
    </w:p>
    <w:p w14:paraId="6B2A25E4" w14:textId="77777777" w:rsidR="00000000" w:rsidRDefault="00000000">
      <w:pPr>
        <w:pStyle w:val="Otsikko"/>
      </w:pPr>
    </w:p>
    <w:p w14:paraId="4AFC8208" w14:textId="77777777" w:rsidR="00000000" w:rsidRDefault="00000000">
      <w:pPr>
        <w:pStyle w:val="Otsikko"/>
      </w:pPr>
    </w:p>
    <w:p w14:paraId="54153D74" w14:textId="77777777" w:rsidR="00000000" w:rsidRDefault="00000000">
      <w:pPr>
        <w:pStyle w:val="Otsikko"/>
      </w:pPr>
    </w:p>
    <w:p w14:paraId="4DE36F18" w14:textId="77777777" w:rsidR="00000000" w:rsidRDefault="00000000">
      <w:pPr>
        <w:jc w:val="center"/>
      </w:pPr>
    </w:p>
    <w:p w14:paraId="2929D166" w14:textId="77777777" w:rsidR="00000000" w:rsidRDefault="00000000">
      <w:pPr>
        <w:jc w:val="center"/>
      </w:pPr>
      <w:r>
        <w:t xml:space="preserve">V </w:t>
      </w:r>
      <w:ins w:id="2" w:author="Timo Tarhonen" w:date="2006-12-16T16:35:00Z">
        <w:r>
          <w:t>3</w:t>
        </w:r>
      </w:ins>
      <w:del w:id="3" w:author="Timo Tarhonen" w:date="2006-12-16T16:35:00Z">
        <w:r>
          <w:delText>2</w:delText>
        </w:r>
      </w:del>
      <w:r>
        <w:t>.0</w:t>
      </w:r>
    </w:p>
    <w:p w14:paraId="4452FC30" w14:textId="77777777" w:rsidR="00000000" w:rsidRDefault="00000000">
      <w:pPr>
        <w:jc w:val="center"/>
      </w:pPr>
      <w:ins w:id="4" w:author="Timo Tarhonen" w:date="2006-12-16T16:35:00Z">
        <w:r>
          <w:t>18.1</w:t>
        </w:r>
      </w:ins>
      <w:del w:id="5" w:author="Timo Tarhonen" w:date="2006-12-16T16:35:00Z">
        <w:r>
          <w:delText>28.2</w:delText>
        </w:r>
      </w:del>
      <w:r>
        <w:t>.200</w:t>
      </w:r>
      <w:ins w:id="6" w:author="Timo Tarhonen" w:date="2006-12-20T21:36:00Z">
        <w:r>
          <w:t>7</w:t>
        </w:r>
      </w:ins>
      <w:del w:id="7" w:author="Timo Tarhonen" w:date="2006-12-20T21:36:00Z">
        <w:r>
          <w:delText>6</w:delText>
        </w:r>
      </w:del>
    </w:p>
    <w:p w14:paraId="3EA197E0" w14:textId="77777777" w:rsidR="00000000" w:rsidRDefault="00000000">
      <w:pPr>
        <w:jc w:val="center"/>
      </w:pPr>
    </w:p>
    <w:p w14:paraId="584C4F6E" w14:textId="77777777" w:rsidR="00000000" w:rsidRDefault="00000000">
      <w:pPr>
        <w:jc w:val="center"/>
      </w:pPr>
    </w:p>
    <w:p w14:paraId="02900DC0" w14:textId="77777777" w:rsidR="00000000" w:rsidRDefault="00000000">
      <w:pPr>
        <w:jc w:val="center"/>
        <w:rPr>
          <w:sz w:val="32"/>
          <w:szCs w:val="32"/>
        </w:rPr>
      </w:pPr>
      <w:r>
        <w:rPr>
          <w:sz w:val="32"/>
          <w:szCs w:val="32"/>
        </w:rPr>
        <w:t>OID: 1.2.246.777.11.200</w:t>
      </w:r>
      <w:ins w:id="8" w:author="Timo Tarhonen" w:date="2006-12-20T21:36:00Z">
        <w:r>
          <w:rPr>
            <w:sz w:val="32"/>
            <w:szCs w:val="32"/>
          </w:rPr>
          <w:t>7</w:t>
        </w:r>
      </w:ins>
      <w:del w:id="9" w:author="Timo Tarhonen" w:date="2006-12-20T21:36:00Z">
        <w:r>
          <w:rPr>
            <w:sz w:val="32"/>
            <w:szCs w:val="32"/>
          </w:rPr>
          <w:delText>6</w:delText>
        </w:r>
      </w:del>
      <w:r>
        <w:rPr>
          <w:sz w:val="32"/>
          <w:szCs w:val="32"/>
        </w:rPr>
        <w:t>.12</w:t>
      </w:r>
    </w:p>
    <w:p w14:paraId="6B6C299B" w14:textId="77777777" w:rsidR="00000000" w:rsidRDefault="00000000">
      <w:pPr>
        <w:jc w:val="center"/>
      </w:pPr>
    </w:p>
    <w:p w14:paraId="2F851B9E" w14:textId="77777777" w:rsidR="00000000" w:rsidRDefault="00000000"/>
    <w:p w14:paraId="208153FE" w14:textId="77777777" w:rsidR="00000000" w:rsidRDefault="00000000">
      <w:r>
        <w:br w:type="page"/>
      </w:r>
    </w:p>
    <w:p w14:paraId="1C7FF7B7" w14:textId="77777777" w:rsidR="00000000" w:rsidRDefault="00000000">
      <w:pPr>
        <w:pStyle w:val="Otsikko7"/>
      </w:pPr>
      <w:r>
        <w:t>Sisällysluettelo</w:t>
      </w:r>
    </w:p>
    <w:p w14:paraId="744EE30C" w14:textId="77777777" w:rsidR="00000000" w:rsidRDefault="00000000"/>
    <w:p w14:paraId="11692CB6" w14:textId="77777777" w:rsidR="00000000" w:rsidRDefault="00000000">
      <w:pPr>
        <w:pStyle w:val="Sisluet1"/>
        <w:tabs>
          <w:tab w:val="left" w:pos="600"/>
          <w:tab w:val="right" w:leader="dot" w:pos="8630"/>
        </w:tabs>
        <w:rPr>
          <w:noProof/>
          <w:sz w:val="24"/>
          <w:szCs w:val="24"/>
          <w:lang w:eastAsia="fi-FI"/>
        </w:rPr>
      </w:pPr>
      <w:r>
        <w:fldChar w:fldCharType="begin"/>
      </w:r>
      <w:r>
        <w:instrText xml:space="preserve"> TOC \o "1-3" \h \z </w:instrText>
      </w:r>
      <w:r>
        <w:fldChar w:fldCharType="separate"/>
      </w:r>
      <w:hyperlink w:anchor="_Toc128972400" w:history="1">
        <w:r>
          <w:rPr>
            <w:rStyle w:val="Hyperlinkki"/>
            <w:noProof/>
            <w:sz w:val="40"/>
          </w:rPr>
          <w:t>1.</w:t>
        </w:r>
        <w:r>
          <w:rPr>
            <w:noProof/>
            <w:sz w:val="24"/>
            <w:szCs w:val="24"/>
            <w:lang w:eastAsia="fi-FI"/>
          </w:rPr>
          <w:tab/>
        </w:r>
        <w:r>
          <w:rPr>
            <w:rStyle w:val="Hyperlinkki"/>
            <w:noProof/>
          </w:rPr>
          <w:t>Taustaa</w:t>
        </w:r>
        <w:r>
          <w:rPr>
            <w:noProof/>
            <w:webHidden/>
          </w:rPr>
          <w:tab/>
        </w:r>
        <w:r>
          <w:rPr>
            <w:noProof/>
            <w:webHidden/>
          </w:rPr>
          <w:fldChar w:fldCharType="begin"/>
        </w:r>
        <w:r>
          <w:rPr>
            <w:noProof/>
            <w:webHidden/>
          </w:rPr>
          <w:instrText xml:space="preserve"> PAGEREF _Toc128972400 \h </w:instrText>
        </w:r>
        <w:r>
          <w:rPr>
            <w:noProof/>
          </w:rPr>
        </w:r>
        <w:r>
          <w:rPr>
            <w:noProof/>
            <w:webHidden/>
          </w:rPr>
          <w:fldChar w:fldCharType="separate"/>
        </w:r>
        <w:r>
          <w:rPr>
            <w:noProof/>
            <w:webHidden/>
          </w:rPr>
          <w:t>4</w:t>
        </w:r>
        <w:r>
          <w:rPr>
            <w:noProof/>
            <w:webHidden/>
          </w:rPr>
          <w:fldChar w:fldCharType="end"/>
        </w:r>
      </w:hyperlink>
    </w:p>
    <w:p w14:paraId="0AE50495" w14:textId="77777777" w:rsidR="00000000" w:rsidRDefault="00000000">
      <w:pPr>
        <w:pStyle w:val="Sisluet1"/>
        <w:tabs>
          <w:tab w:val="left" w:pos="600"/>
          <w:tab w:val="right" w:leader="dot" w:pos="8630"/>
        </w:tabs>
        <w:rPr>
          <w:noProof/>
          <w:sz w:val="24"/>
          <w:szCs w:val="24"/>
          <w:lang w:eastAsia="fi-FI"/>
        </w:rPr>
      </w:pPr>
      <w:hyperlink w:anchor="_Toc128972401" w:history="1">
        <w:r>
          <w:rPr>
            <w:rStyle w:val="Hyperlinkki"/>
            <w:noProof/>
            <w:sz w:val="40"/>
          </w:rPr>
          <w:t>2.</w:t>
        </w:r>
        <w:r>
          <w:rPr>
            <w:noProof/>
            <w:sz w:val="24"/>
            <w:szCs w:val="24"/>
            <w:lang w:eastAsia="fi-FI"/>
          </w:rPr>
          <w:tab/>
        </w:r>
        <w:r>
          <w:rPr>
            <w:rStyle w:val="Hyperlinkki"/>
            <w:noProof/>
          </w:rPr>
          <w:t>Peruskontekstit</w:t>
        </w:r>
        <w:r>
          <w:rPr>
            <w:noProof/>
            <w:webHidden/>
          </w:rPr>
          <w:tab/>
        </w:r>
        <w:r>
          <w:rPr>
            <w:noProof/>
            <w:webHidden/>
          </w:rPr>
          <w:fldChar w:fldCharType="begin"/>
        </w:r>
        <w:r>
          <w:rPr>
            <w:noProof/>
            <w:webHidden/>
          </w:rPr>
          <w:instrText xml:space="preserve"> PAGEREF _Toc128972401 \h </w:instrText>
        </w:r>
        <w:r>
          <w:rPr>
            <w:noProof/>
          </w:rPr>
        </w:r>
        <w:r>
          <w:rPr>
            <w:noProof/>
            <w:webHidden/>
          </w:rPr>
          <w:fldChar w:fldCharType="separate"/>
        </w:r>
        <w:r>
          <w:rPr>
            <w:noProof/>
            <w:webHidden/>
          </w:rPr>
          <w:t>4</w:t>
        </w:r>
        <w:r>
          <w:rPr>
            <w:noProof/>
            <w:webHidden/>
          </w:rPr>
          <w:fldChar w:fldCharType="end"/>
        </w:r>
      </w:hyperlink>
    </w:p>
    <w:p w14:paraId="0EED8007" w14:textId="77777777" w:rsidR="00000000" w:rsidRDefault="00000000">
      <w:pPr>
        <w:pStyle w:val="Sisluet1"/>
        <w:tabs>
          <w:tab w:val="left" w:pos="600"/>
          <w:tab w:val="right" w:leader="dot" w:pos="8630"/>
        </w:tabs>
        <w:rPr>
          <w:noProof/>
          <w:sz w:val="24"/>
          <w:szCs w:val="24"/>
          <w:lang w:eastAsia="fi-FI"/>
        </w:rPr>
      </w:pPr>
      <w:hyperlink w:anchor="_Toc128972402" w:history="1">
        <w:r>
          <w:rPr>
            <w:rStyle w:val="Hyperlinkki"/>
            <w:noProof/>
            <w:sz w:val="40"/>
          </w:rPr>
          <w:t>3.</w:t>
        </w:r>
        <w:r>
          <w:rPr>
            <w:noProof/>
            <w:sz w:val="24"/>
            <w:szCs w:val="24"/>
            <w:lang w:eastAsia="fi-FI"/>
          </w:rPr>
          <w:tab/>
        </w:r>
        <w:r>
          <w:rPr>
            <w:rStyle w:val="Hyperlinkki"/>
            <w:noProof/>
          </w:rPr>
          <w:t>Ydintietolomake</w:t>
        </w:r>
        <w:r>
          <w:rPr>
            <w:noProof/>
            <w:webHidden/>
          </w:rPr>
          <w:tab/>
        </w:r>
        <w:r>
          <w:rPr>
            <w:noProof/>
            <w:webHidden/>
          </w:rPr>
          <w:fldChar w:fldCharType="begin"/>
        </w:r>
        <w:r>
          <w:rPr>
            <w:noProof/>
            <w:webHidden/>
          </w:rPr>
          <w:instrText xml:space="preserve"> PAGEREF _Toc128972402 \h </w:instrText>
        </w:r>
        <w:r>
          <w:rPr>
            <w:noProof/>
          </w:rPr>
        </w:r>
        <w:r>
          <w:rPr>
            <w:noProof/>
            <w:webHidden/>
          </w:rPr>
          <w:fldChar w:fldCharType="separate"/>
        </w:r>
        <w:r>
          <w:rPr>
            <w:noProof/>
            <w:webHidden/>
          </w:rPr>
          <w:t>5</w:t>
        </w:r>
        <w:r>
          <w:rPr>
            <w:noProof/>
            <w:webHidden/>
          </w:rPr>
          <w:fldChar w:fldCharType="end"/>
        </w:r>
      </w:hyperlink>
    </w:p>
    <w:p w14:paraId="4855535A" w14:textId="77777777" w:rsidR="00000000" w:rsidRDefault="00000000">
      <w:pPr>
        <w:pStyle w:val="Sisluet2"/>
        <w:tabs>
          <w:tab w:val="left" w:pos="800"/>
          <w:tab w:val="right" w:leader="dot" w:pos="8630"/>
        </w:tabs>
        <w:rPr>
          <w:noProof/>
          <w:sz w:val="24"/>
          <w:szCs w:val="24"/>
          <w:lang w:eastAsia="fi-FI"/>
        </w:rPr>
      </w:pPr>
      <w:hyperlink w:anchor="_Toc128972403" w:history="1">
        <w:r>
          <w:rPr>
            <w:rStyle w:val="Hyperlinkki"/>
            <w:noProof/>
          </w:rPr>
          <w:t>3.1</w:t>
        </w:r>
        <w:r>
          <w:rPr>
            <w:noProof/>
            <w:sz w:val="24"/>
            <w:szCs w:val="24"/>
            <w:lang w:eastAsia="fi-FI"/>
          </w:rPr>
          <w:tab/>
        </w:r>
        <w:r>
          <w:rPr>
            <w:rStyle w:val="Hyperlinkki"/>
            <w:noProof/>
          </w:rPr>
          <w:t>Yleiskuvaus</w:t>
        </w:r>
        <w:r>
          <w:rPr>
            <w:noProof/>
            <w:webHidden/>
          </w:rPr>
          <w:tab/>
        </w:r>
        <w:r>
          <w:rPr>
            <w:noProof/>
            <w:webHidden/>
          </w:rPr>
          <w:fldChar w:fldCharType="begin"/>
        </w:r>
        <w:r>
          <w:rPr>
            <w:noProof/>
            <w:webHidden/>
          </w:rPr>
          <w:instrText xml:space="preserve"> PAGEREF _Toc128972403 \h </w:instrText>
        </w:r>
        <w:r>
          <w:rPr>
            <w:noProof/>
          </w:rPr>
        </w:r>
        <w:r>
          <w:rPr>
            <w:noProof/>
            <w:webHidden/>
          </w:rPr>
          <w:fldChar w:fldCharType="separate"/>
        </w:r>
        <w:r>
          <w:rPr>
            <w:noProof/>
            <w:webHidden/>
          </w:rPr>
          <w:t>5</w:t>
        </w:r>
        <w:r>
          <w:rPr>
            <w:noProof/>
            <w:webHidden/>
          </w:rPr>
          <w:fldChar w:fldCharType="end"/>
        </w:r>
      </w:hyperlink>
    </w:p>
    <w:p w14:paraId="0C6B7020" w14:textId="77777777" w:rsidR="00000000" w:rsidRDefault="00000000">
      <w:pPr>
        <w:pStyle w:val="Sisluet2"/>
        <w:tabs>
          <w:tab w:val="left" w:pos="800"/>
          <w:tab w:val="right" w:leader="dot" w:pos="8630"/>
        </w:tabs>
        <w:rPr>
          <w:noProof/>
          <w:sz w:val="24"/>
          <w:szCs w:val="24"/>
          <w:lang w:eastAsia="fi-FI"/>
        </w:rPr>
      </w:pPr>
      <w:hyperlink w:anchor="_Toc128972404" w:history="1">
        <w:r>
          <w:rPr>
            <w:rStyle w:val="Hyperlinkki"/>
            <w:noProof/>
          </w:rPr>
          <w:t>3.2</w:t>
        </w:r>
        <w:r>
          <w:rPr>
            <w:noProof/>
            <w:sz w:val="24"/>
            <w:szCs w:val="24"/>
            <w:lang w:eastAsia="fi-FI"/>
          </w:rPr>
          <w:tab/>
        </w:r>
        <w:r>
          <w:rPr>
            <w:rStyle w:val="Hyperlinkki"/>
            <w:noProof/>
          </w:rPr>
          <w:t>Otsikkohierarkia</w:t>
        </w:r>
        <w:r>
          <w:rPr>
            <w:noProof/>
            <w:webHidden/>
          </w:rPr>
          <w:tab/>
        </w:r>
        <w:r>
          <w:rPr>
            <w:noProof/>
            <w:webHidden/>
          </w:rPr>
          <w:fldChar w:fldCharType="begin"/>
        </w:r>
        <w:r>
          <w:rPr>
            <w:noProof/>
            <w:webHidden/>
          </w:rPr>
          <w:instrText xml:space="preserve"> PAGEREF _Toc128972404 \h </w:instrText>
        </w:r>
        <w:r>
          <w:rPr>
            <w:noProof/>
          </w:rPr>
        </w:r>
        <w:r>
          <w:rPr>
            <w:noProof/>
            <w:webHidden/>
          </w:rPr>
          <w:fldChar w:fldCharType="separate"/>
        </w:r>
        <w:r>
          <w:rPr>
            <w:noProof/>
            <w:webHidden/>
          </w:rPr>
          <w:t>5</w:t>
        </w:r>
        <w:r>
          <w:rPr>
            <w:noProof/>
            <w:webHidden/>
          </w:rPr>
          <w:fldChar w:fldCharType="end"/>
        </w:r>
      </w:hyperlink>
    </w:p>
    <w:p w14:paraId="10B93998" w14:textId="77777777" w:rsidR="00000000" w:rsidRDefault="00000000">
      <w:pPr>
        <w:pStyle w:val="Sisluet3"/>
        <w:tabs>
          <w:tab w:val="left" w:pos="1200"/>
          <w:tab w:val="right" w:leader="dot" w:pos="8630"/>
        </w:tabs>
        <w:rPr>
          <w:noProof/>
          <w:sz w:val="24"/>
          <w:szCs w:val="24"/>
          <w:lang w:eastAsia="fi-FI"/>
        </w:rPr>
      </w:pPr>
      <w:hyperlink w:anchor="_Toc128972405" w:history="1">
        <w:r>
          <w:rPr>
            <w:rStyle w:val="Hyperlinkki"/>
            <w:noProof/>
          </w:rPr>
          <w:t>3.2.1</w:t>
        </w:r>
        <w:r>
          <w:rPr>
            <w:noProof/>
            <w:sz w:val="24"/>
            <w:szCs w:val="24"/>
            <w:lang w:eastAsia="fi-FI"/>
          </w:rPr>
          <w:tab/>
        </w:r>
        <w:r>
          <w:rPr>
            <w:rStyle w:val="Hyperlinkki"/>
            <w:noProof/>
          </w:rPr>
          <w:t>Lomaketunnus</w:t>
        </w:r>
        <w:r>
          <w:rPr>
            <w:noProof/>
            <w:webHidden/>
          </w:rPr>
          <w:tab/>
        </w:r>
        <w:r>
          <w:rPr>
            <w:noProof/>
            <w:webHidden/>
          </w:rPr>
          <w:fldChar w:fldCharType="begin"/>
        </w:r>
        <w:r>
          <w:rPr>
            <w:noProof/>
            <w:webHidden/>
          </w:rPr>
          <w:instrText xml:space="preserve"> PAGEREF _Toc128972405 \h </w:instrText>
        </w:r>
        <w:r>
          <w:rPr>
            <w:noProof/>
          </w:rPr>
        </w:r>
        <w:r>
          <w:rPr>
            <w:noProof/>
            <w:webHidden/>
          </w:rPr>
          <w:fldChar w:fldCharType="separate"/>
        </w:r>
        <w:r>
          <w:rPr>
            <w:noProof/>
            <w:webHidden/>
          </w:rPr>
          <w:t>5</w:t>
        </w:r>
        <w:r>
          <w:rPr>
            <w:noProof/>
            <w:webHidden/>
          </w:rPr>
          <w:fldChar w:fldCharType="end"/>
        </w:r>
      </w:hyperlink>
    </w:p>
    <w:p w14:paraId="2CE33803" w14:textId="77777777" w:rsidR="00000000" w:rsidRDefault="00000000">
      <w:pPr>
        <w:pStyle w:val="Sisluet3"/>
        <w:tabs>
          <w:tab w:val="left" w:pos="1200"/>
          <w:tab w:val="right" w:leader="dot" w:pos="8630"/>
        </w:tabs>
        <w:rPr>
          <w:noProof/>
          <w:sz w:val="24"/>
          <w:szCs w:val="24"/>
          <w:lang w:eastAsia="fi-FI"/>
        </w:rPr>
      </w:pPr>
      <w:hyperlink w:anchor="_Toc128972406" w:history="1">
        <w:r>
          <w:rPr>
            <w:rStyle w:val="Hyperlinkki"/>
            <w:noProof/>
          </w:rPr>
          <w:t>3.2.2</w:t>
        </w:r>
        <w:r>
          <w:rPr>
            <w:noProof/>
            <w:sz w:val="24"/>
            <w:szCs w:val="24"/>
            <w:lang w:eastAsia="fi-FI"/>
          </w:rPr>
          <w:tab/>
        </w:r>
        <w:r>
          <w:rPr>
            <w:rStyle w:val="Hyperlinkki"/>
            <w:noProof/>
          </w:rPr>
          <w:t>Hoitoprosessin vaihe</w:t>
        </w:r>
        <w:r>
          <w:rPr>
            <w:noProof/>
            <w:webHidden/>
          </w:rPr>
          <w:tab/>
        </w:r>
        <w:r>
          <w:rPr>
            <w:noProof/>
            <w:webHidden/>
          </w:rPr>
          <w:fldChar w:fldCharType="begin"/>
        </w:r>
        <w:r>
          <w:rPr>
            <w:noProof/>
            <w:webHidden/>
          </w:rPr>
          <w:instrText xml:space="preserve"> PAGEREF _Toc128972406 \h </w:instrText>
        </w:r>
        <w:r>
          <w:rPr>
            <w:noProof/>
          </w:rPr>
        </w:r>
        <w:r>
          <w:rPr>
            <w:noProof/>
            <w:webHidden/>
          </w:rPr>
          <w:fldChar w:fldCharType="separate"/>
        </w:r>
        <w:r>
          <w:rPr>
            <w:noProof/>
            <w:webHidden/>
          </w:rPr>
          <w:t>5</w:t>
        </w:r>
        <w:r>
          <w:rPr>
            <w:noProof/>
            <w:webHidden/>
          </w:rPr>
          <w:fldChar w:fldCharType="end"/>
        </w:r>
      </w:hyperlink>
    </w:p>
    <w:p w14:paraId="23E8A2FC" w14:textId="77777777" w:rsidR="00000000" w:rsidRDefault="00000000">
      <w:pPr>
        <w:pStyle w:val="Sisluet3"/>
        <w:tabs>
          <w:tab w:val="left" w:pos="1200"/>
          <w:tab w:val="right" w:leader="dot" w:pos="8630"/>
        </w:tabs>
        <w:rPr>
          <w:noProof/>
          <w:sz w:val="24"/>
          <w:szCs w:val="24"/>
          <w:lang w:eastAsia="fi-FI"/>
        </w:rPr>
      </w:pPr>
      <w:hyperlink w:anchor="_Toc128972407" w:history="1">
        <w:r>
          <w:rPr>
            <w:rStyle w:val="Hyperlinkki"/>
            <w:noProof/>
          </w:rPr>
          <w:t>3.2.3</w:t>
        </w:r>
        <w:r>
          <w:rPr>
            <w:noProof/>
            <w:sz w:val="24"/>
            <w:szCs w:val="24"/>
            <w:lang w:eastAsia="fi-FI"/>
          </w:rPr>
          <w:tab/>
        </w:r>
        <w:r>
          <w:rPr>
            <w:rStyle w:val="Hyperlinkki"/>
            <w:noProof/>
          </w:rPr>
          <w:t>Otsikko</w:t>
        </w:r>
        <w:r>
          <w:rPr>
            <w:noProof/>
            <w:webHidden/>
          </w:rPr>
          <w:tab/>
        </w:r>
        <w:r>
          <w:rPr>
            <w:noProof/>
            <w:webHidden/>
          </w:rPr>
          <w:fldChar w:fldCharType="begin"/>
        </w:r>
        <w:r>
          <w:rPr>
            <w:noProof/>
            <w:webHidden/>
          </w:rPr>
          <w:instrText xml:space="preserve"> PAGEREF _Toc128972407 \h </w:instrText>
        </w:r>
        <w:r>
          <w:rPr>
            <w:noProof/>
          </w:rPr>
        </w:r>
        <w:r>
          <w:rPr>
            <w:noProof/>
            <w:webHidden/>
          </w:rPr>
          <w:fldChar w:fldCharType="separate"/>
        </w:r>
        <w:r>
          <w:rPr>
            <w:noProof/>
            <w:webHidden/>
          </w:rPr>
          <w:t>6</w:t>
        </w:r>
        <w:r>
          <w:rPr>
            <w:noProof/>
            <w:webHidden/>
          </w:rPr>
          <w:fldChar w:fldCharType="end"/>
        </w:r>
      </w:hyperlink>
    </w:p>
    <w:p w14:paraId="2EC1537F" w14:textId="77777777" w:rsidR="00000000" w:rsidRDefault="00000000">
      <w:pPr>
        <w:pStyle w:val="Sisluet1"/>
        <w:tabs>
          <w:tab w:val="left" w:pos="600"/>
          <w:tab w:val="right" w:leader="dot" w:pos="8630"/>
        </w:tabs>
        <w:rPr>
          <w:noProof/>
          <w:sz w:val="24"/>
          <w:szCs w:val="24"/>
          <w:lang w:eastAsia="fi-FI"/>
        </w:rPr>
      </w:pPr>
      <w:hyperlink w:anchor="_Toc128972408" w:history="1">
        <w:r>
          <w:rPr>
            <w:rStyle w:val="Hyperlinkki"/>
            <w:noProof/>
            <w:sz w:val="40"/>
          </w:rPr>
          <w:t>4.</w:t>
        </w:r>
        <w:r>
          <w:rPr>
            <w:noProof/>
            <w:sz w:val="24"/>
            <w:szCs w:val="24"/>
            <w:lang w:eastAsia="fi-FI"/>
          </w:rPr>
          <w:tab/>
        </w:r>
        <w:r>
          <w:rPr>
            <w:rStyle w:val="Hyperlinkki"/>
            <w:noProof/>
          </w:rPr>
          <w:t>Peruslataus/päivitys</w:t>
        </w:r>
        <w:r>
          <w:rPr>
            <w:noProof/>
            <w:webHidden/>
          </w:rPr>
          <w:tab/>
        </w:r>
        <w:r>
          <w:rPr>
            <w:noProof/>
            <w:webHidden/>
          </w:rPr>
          <w:fldChar w:fldCharType="begin"/>
        </w:r>
        <w:r>
          <w:rPr>
            <w:noProof/>
            <w:webHidden/>
          </w:rPr>
          <w:instrText xml:space="preserve"> PAGEREF _Toc128972408 \h </w:instrText>
        </w:r>
        <w:r>
          <w:rPr>
            <w:noProof/>
          </w:rPr>
        </w:r>
        <w:r>
          <w:rPr>
            <w:noProof/>
            <w:webHidden/>
          </w:rPr>
          <w:fldChar w:fldCharType="separate"/>
        </w:r>
        <w:r>
          <w:rPr>
            <w:noProof/>
            <w:webHidden/>
          </w:rPr>
          <w:t>7</w:t>
        </w:r>
        <w:r>
          <w:rPr>
            <w:noProof/>
            <w:webHidden/>
          </w:rPr>
          <w:fldChar w:fldCharType="end"/>
        </w:r>
      </w:hyperlink>
    </w:p>
    <w:p w14:paraId="49AD0095" w14:textId="77777777" w:rsidR="00000000" w:rsidRDefault="00000000">
      <w:r>
        <w:fldChar w:fldCharType="end"/>
      </w:r>
    </w:p>
    <w:p w14:paraId="0CFC3EFB" w14:textId="77777777" w:rsidR="00000000" w:rsidRDefault="00000000"/>
    <w:p w14:paraId="4408D769" w14:textId="77777777" w:rsidR="00000000" w:rsidRDefault="00000000"/>
    <w:p w14:paraId="223CA1C6" w14:textId="77777777" w:rsidR="00000000" w:rsidRDefault="00000000"/>
    <w:p w14:paraId="0B16FF7A" w14:textId="77777777" w:rsidR="00000000" w:rsidRDefault="00000000">
      <w:pPr>
        <w:rPr>
          <w:b/>
          <w:bCs/>
        </w:rPr>
      </w:pPr>
      <w:r>
        <w:br w:type="page"/>
      </w:r>
      <w:r>
        <w:rPr>
          <w:b/>
          <w:bCs/>
        </w:rPr>
        <w:lastRenderedPageBreak/>
        <w:t>Versiohistoria</w:t>
      </w:r>
    </w:p>
    <w:p w14:paraId="0C5396EF" w14:textId="77777777" w:rsidR="00000000" w:rsidRDefault="00000000"/>
    <w:p w14:paraId="7DD1F75B" w14:textId="77777777" w:rsidR="00000000" w:rsidRDefault="000000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998"/>
        <w:gridCol w:w="2700"/>
        <w:gridCol w:w="2700"/>
      </w:tblGrid>
      <w:tr w:rsidR="00000000" w14:paraId="53C5C3C9"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7B0B6886" w14:textId="77777777" w:rsidR="00000000" w:rsidRDefault="00000000">
            <w:r>
              <w:t>Versio</w:t>
            </w:r>
          </w:p>
        </w:tc>
        <w:tc>
          <w:tcPr>
            <w:tcW w:w="1998" w:type="dxa"/>
            <w:tcBorders>
              <w:top w:val="single" w:sz="4" w:space="0" w:color="auto"/>
              <w:left w:val="single" w:sz="4" w:space="0" w:color="auto"/>
              <w:bottom w:val="single" w:sz="4" w:space="0" w:color="auto"/>
              <w:right w:val="single" w:sz="4" w:space="0" w:color="auto"/>
            </w:tcBorders>
          </w:tcPr>
          <w:p w14:paraId="7FB5D04A" w14:textId="77777777" w:rsidR="00000000" w:rsidRDefault="00000000">
            <w:proofErr w:type="gramStart"/>
            <w:r>
              <w:t>Pvm</w:t>
            </w:r>
            <w:proofErr w:type="gramEnd"/>
          </w:p>
        </w:tc>
        <w:tc>
          <w:tcPr>
            <w:tcW w:w="2700" w:type="dxa"/>
            <w:tcBorders>
              <w:top w:val="single" w:sz="4" w:space="0" w:color="auto"/>
              <w:left w:val="single" w:sz="4" w:space="0" w:color="auto"/>
              <w:bottom w:val="single" w:sz="4" w:space="0" w:color="auto"/>
              <w:right w:val="single" w:sz="4" w:space="0" w:color="auto"/>
            </w:tcBorders>
          </w:tcPr>
          <w:p w14:paraId="7D04B192" w14:textId="77777777" w:rsidR="00000000" w:rsidRDefault="00000000">
            <w:r>
              <w:t>Tekijät</w:t>
            </w:r>
          </w:p>
        </w:tc>
        <w:tc>
          <w:tcPr>
            <w:tcW w:w="2700" w:type="dxa"/>
            <w:tcBorders>
              <w:top w:val="single" w:sz="4" w:space="0" w:color="auto"/>
              <w:left w:val="single" w:sz="4" w:space="0" w:color="auto"/>
              <w:bottom w:val="single" w:sz="4" w:space="0" w:color="auto"/>
              <w:right w:val="single" w:sz="4" w:space="0" w:color="auto"/>
            </w:tcBorders>
          </w:tcPr>
          <w:p w14:paraId="381D36A2" w14:textId="77777777" w:rsidR="00000000" w:rsidRDefault="00000000">
            <w:r>
              <w:t>Selite</w:t>
            </w:r>
          </w:p>
        </w:tc>
      </w:tr>
      <w:tr w:rsidR="00000000" w14:paraId="6BEF4081"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64F4D52D" w14:textId="77777777" w:rsidR="00000000" w:rsidRDefault="00000000">
            <w:r>
              <w:t>0.1</w:t>
            </w:r>
          </w:p>
        </w:tc>
        <w:tc>
          <w:tcPr>
            <w:tcW w:w="1998" w:type="dxa"/>
            <w:tcBorders>
              <w:top w:val="single" w:sz="4" w:space="0" w:color="auto"/>
              <w:left w:val="single" w:sz="4" w:space="0" w:color="auto"/>
              <w:bottom w:val="single" w:sz="4" w:space="0" w:color="auto"/>
              <w:right w:val="single" w:sz="4" w:space="0" w:color="auto"/>
            </w:tcBorders>
          </w:tcPr>
          <w:p w14:paraId="1FA3136A" w14:textId="77777777" w:rsidR="00000000" w:rsidRDefault="00000000">
            <w:r>
              <w:t>22.12.2004</w:t>
            </w:r>
          </w:p>
        </w:tc>
        <w:tc>
          <w:tcPr>
            <w:tcW w:w="2700" w:type="dxa"/>
            <w:tcBorders>
              <w:top w:val="single" w:sz="4" w:space="0" w:color="auto"/>
              <w:left w:val="single" w:sz="4" w:space="0" w:color="auto"/>
              <w:bottom w:val="single" w:sz="4" w:space="0" w:color="auto"/>
              <w:right w:val="single" w:sz="4" w:space="0" w:color="auto"/>
            </w:tcBorders>
          </w:tcPr>
          <w:p w14:paraId="4E2C8AD8" w14:textId="77777777" w:rsidR="00000000" w:rsidRDefault="00000000">
            <w:r>
              <w:t>Timo Tarhonen</w:t>
            </w:r>
          </w:p>
        </w:tc>
        <w:tc>
          <w:tcPr>
            <w:tcW w:w="2700" w:type="dxa"/>
            <w:tcBorders>
              <w:top w:val="single" w:sz="4" w:space="0" w:color="auto"/>
              <w:left w:val="single" w:sz="4" w:space="0" w:color="auto"/>
              <w:bottom w:val="single" w:sz="4" w:space="0" w:color="auto"/>
              <w:right w:val="single" w:sz="4" w:space="0" w:color="auto"/>
            </w:tcBorders>
          </w:tcPr>
          <w:p w14:paraId="1DD7694C" w14:textId="77777777" w:rsidR="00000000" w:rsidRDefault="00000000">
            <w:pPr>
              <w:pStyle w:val="Otsikko6"/>
              <w:rPr>
                <w:sz w:val="20"/>
                <w:szCs w:val="20"/>
              </w:rPr>
            </w:pPr>
            <w:r>
              <w:rPr>
                <w:sz w:val="20"/>
                <w:szCs w:val="20"/>
              </w:rPr>
              <w:t>Ensimmäinen versio</w:t>
            </w:r>
          </w:p>
        </w:tc>
      </w:tr>
      <w:tr w:rsidR="00000000" w14:paraId="19C8790F"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548A8208" w14:textId="77777777" w:rsidR="00000000" w:rsidRDefault="00000000">
            <w:r>
              <w:t>1.0</w:t>
            </w:r>
          </w:p>
        </w:tc>
        <w:tc>
          <w:tcPr>
            <w:tcW w:w="1998" w:type="dxa"/>
            <w:tcBorders>
              <w:top w:val="single" w:sz="4" w:space="0" w:color="auto"/>
              <w:left w:val="single" w:sz="4" w:space="0" w:color="auto"/>
              <w:bottom w:val="single" w:sz="4" w:space="0" w:color="auto"/>
              <w:right w:val="single" w:sz="4" w:space="0" w:color="auto"/>
            </w:tcBorders>
          </w:tcPr>
          <w:p w14:paraId="60AB5FC5" w14:textId="77777777" w:rsidR="00000000" w:rsidRDefault="00000000">
            <w:r>
              <w:t>15.1.2005</w:t>
            </w:r>
          </w:p>
        </w:tc>
        <w:tc>
          <w:tcPr>
            <w:tcW w:w="2700" w:type="dxa"/>
            <w:tcBorders>
              <w:top w:val="single" w:sz="4" w:space="0" w:color="auto"/>
              <w:left w:val="single" w:sz="4" w:space="0" w:color="auto"/>
              <w:bottom w:val="single" w:sz="4" w:space="0" w:color="auto"/>
              <w:right w:val="single" w:sz="4" w:space="0" w:color="auto"/>
            </w:tcBorders>
          </w:tcPr>
          <w:p w14:paraId="2985F3DE" w14:textId="77777777" w:rsidR="00000000" w:rsidRDefault="00000000">
            <w:r>
              <w:t>Timo Tarhonen</w:t>
            </w:r>
          </w:p>
        </w:tc>
        <w:tc>
          <w:tcPr>
            <w:tcW w:w="2700" w:type="dxa"/>
            <w:tcBorders>
              <w:top w:val="single" w:sz="4" w:space="0" w:color="auto"/>
              <w:left w:val="single" w:sz="4" w:space="0" w:color="auto"/>
              <w:bottom w:val="single" w:sz="4" w:space="0" w:color="auto"/>
              <w:right w:val="single" w:sz="4" w:space="0" w:color="auto"/>
            </w:tcBorders>
          </w:tcPr>
          <w:p w14:paraId="12E94353" w14:textId="77777777" w:rsidR="00000000" w:rsidRDefault="00000000">
            <w:r>
              <w:t>Julkaisuversio</w:t>
            </w:r>
          </w:p>
        </w:tc>
      </w:tr>
      <w:tr w:rsidR="00000000" w14:paraId="7CFB0EB9"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3AD8E6E0" w14:textId="77777777" w:rsidR="00000000" w:rsidRDefault="00000000">
            <w:r>
              <w:t>2.0</w:t>
            </w:r>
          </w:p>
        </w:tc>
        <w:tc>
          <w:tcPr>
            <w:tcW w:w="1998" w:type="dxa"/>
            <w:tcBorders>
              <w:top w:val="single" w:sz="4" w:space="0" w:color="auto"/>
              <w:left w:val="single" w:sz="4" w:space="0" w:color="auto"/>
              <w:bottom w:val="single" w:sz="4" w:space="0" w:color="auto"/>
              <w:right w:val="single" w:sz="4" w:space="0" w:color="auto"/>
            </w:tcBorders>
          </w:tcPr>
          <w:p w14:paraId="2E1E0295" w14:textId="77777777" w:rsidR="00000000" w:rsidRDefault="00000000">
            <w:r>
              <w:t>31.1.2006</w:t>
            </w:r>
          </w:p>
        </w:tc>
        <w:tc>
          <w:tcPr>
            <w:tcW w:w="2700" w:type="dxa"/>
            <w:tcBorders>
              <w:top w:val="single" w:sz="4" w:space="0" w:color="auto"/>
              <w:left w:val="single" w:sz="4" w:space="0" w:color="auto"/>
              <w:bottom w:val="single" w:sz="4" w:space="0" w:color="auto"/>
              <w:right w:val="single" w:sz="4" w:space="0" w:color="auto"/>
            </w:tcBorders>
          </w:tcPr>
          <w:p w14:paraId="5055D47C" w14:textId="77777777" w:rsidR="00000000" w:rsidRDefault="00000000">
            <w:r>
              <w:t>Timo Tarhonen, Esko Eloranta</w:t>
            </w:r>
          </w:p>
        </w:tc>
        <w:tc>
          <w:tcPr>
            <w:tcW w:w="2700" w:type="dxa"/>
            <w:tcBorders>
              <w:top w:val="single" w:sz="4" w:space="0" w:color="auto"/>
              <w:left w:val="single" w:sz="4" w:space="0" w:color="auto"/>
              <w:bottom w:val="single" w:sz="4" w:space="0" w:color="auto"/>
              <w:right w:val="single" w:sz="4" w:space="0" w:color="auto"/>
            </w:tcBorders>
          </w:tcPr>
          <w:p w14:paraId="07C58865" w14:textId="77777777" w:rsidR="00000000" w:rsidRDefault="00000000">
            <w:r>
              <w:t xml:space="preserve">Esimerkit CDA R2 marraskuu 2005 </w:t>
            </w:r>
            <w:proofErr w:type="spellStart"/>
            <w:r>
              <w:t>scheman</w:t>
            </w:r>
            <w:proofErr w:type="spellEnd"/>
            <w:r>
              <w:t xml:space="preserve"> mukaisiksi. OID-koodit päivitetty Stakesin juuren alle.</w:t>
            </w:r>
          </w:p>
          <w:p w14:paraId="400E3B05" w14:textId="77777777" w:rsidR="00000000" w:rsidRDefault="00000000">
            <w:r>
              <w:t>Muutettu käsitteet pääotsikko&gt;hoitoprosessin vaihe, väliotsikko-&gt;otsikko.</w:t>
            </w:r>
          </w:p>
        </w:tc>
      </w:tr>
      <w:tr w:rsidR="00000000" w14:paraId="61FB93FA"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4670BC3A" w14:textId="77777777" w:rsidR="00000000" w:rsidRDefault="00000000">
            <w:r>
              <w:t>2.0</w:t>
            </w:r>
          </w:p>
        </w:tc>
        <w:tc>
          <w:tcPr>
            <w:tcW w:w="1998" w:type="dxa"/>
            <w:tcBorders>
              <w:top w:val="single" w:sz="4" w:space="0" w:color="auto"/>
              <w:left w:val="single" w:sz="4" w:space="0" w:color="auto"/>
              <w:bottom w:val="single" w:sz="4" w:space="0" w:color="auto"/>
              <w:right w:val="single" w:sz="4" w:space="0" w:color="auto"/>
            </w:tcBorders>
          </w:tcPr>
          <w:p w14:paraId="6DF1E1FF" w14:textId="77777777" w:rsidR="00000000" w:rsidRDefault="00000000">
            <w:r>
              <w:t>28.2.2006</w:t>
            </w:r>
          </w:p>
        </w:tc>
        <w:tc>
          <w:tcPr>
            <w:tcW w:w="2700" w:type="dxa"/>
            <w:tcBorders>
              <w:top w:val="single" w:sz="4" w:space="0" w:color="auto"/>
              <w:left w:val="single" w:sz="4" w:space="0" w:color="auto"/>
              <w:bottom w:val="single" w:sz="4" w:space="0" w:color="auto"/>
              <w:right w:val="single" w:sz="4" w:space="0" w:color="auto"/>
            </w:tcBorders>
          </w:tcPr>
          <w:p w14:paraId="7377E72C" w14:textId="77777777" w:rsidR="00000000" w:rsidRDefault="00000000">
            <w:r>
              <w:t>Timo Tarhonen</w:t>
            </w:r>
          </w:p>
        </w:tc>
        <w:tc>
          <w:tcPr>
            <w:tcW w:w="2700" w:type="dxa"/>
            <w:tcBorders>
              <w:top w:val="single" w:sz="4" w:space="0" w:color="auto"/>
              <w:left w:val="single" w:sz="4" w:space="0" w:color="auto"/>
              <w:bottom w:val="single" w:sz="4" w:space="0" w:color="auto"/>
              <w:right w:val="single" w:sz="4" w:space="0" w:color="auto"/>
            </w:tcBorders>
          </w:tcPr>
          <w:p w14:paraId="59EC86C8" w14:textId="77777777" w:rsidR="00000000" w:rsidRDefault="00000000">
            <w:r>
              <w:t xml:space="preserve">Lisätty </w:t>
            </w:r>
            <w:proofErr w:type="spellStart"/>
            <w:r>
              <w:t>templateId</w:t>
            </w:r>
            <w:proofErr w:type="spellEnd"/>
            <w:r>
              <w:t>, lomakekoodisto palautettu vuosiversioon 2002.</w:t>
            </w:r>
          </w:p>
        </w:tc>
      </w:tr>
      <w:tr w:rsidR="00000000" w14:paraId="62BD2254" w14:textId="77777777">
        <w:tblPrEx>
          <w:tblCellMar>
            <w:top w:w="0" w:type="dxa"/>
            <w:bottom w:w="0" w:type="dxa"/>
          </w:tblCellMar>
        </w:tblPrEx>
        <w:trPr>
          <w:ins w:id="10" w:author="Timo Tarhonen" w:date="2006-12-16T16:35:00Z"/>
        </w:trPr>
        <w:tc>
          <w:tcPr>
            <w:tcW w:w="1998" w:type="dxa"/>
            <w:tcBorders>
              <w:top w:val="single" w:sz="4" w:space="0" w:color="auto"/>
              <w:left w:val="single" w:sz="4" w:space="0" w:color="auto"/>
              <w:bottom w:val="single" w:sz="4" w:space="0" w:color="auto"/>
              <w:right w:val="single" w:sz="4" w:space="0" w:color="auto"/>
            </w:tcBorders>
          </w:tcPr>
          <w:p w14:paraId="0B68B830" w14:textId="77777777" w:rsidR="00000000" w:rsidRDefault="00000000">
            <w:pPr>
              <w:rPr>
                <w:ins w:id="11" w:author="Timo Tarhonen" w:date="2006-12-16T16:35:00Z"/>
              </w:rPr>
            </w:pPr>
            <w:ins w:id="12" w:author="Timo Tarhonen" w:date="2006-12-16T16:35:00Z">
              <w:r>
                <w:t>3.0</w:t>
              </w:r>
            </w:ins>
          </w:p>
        </w:tc>
        <w:tc>
          <w:tcPr>
            <w:tcW w:w="1998" w:type="dxa"/>
            <w:tcBorders>
              <w:top w:val="single" w:sz="4" w:space="0" w:color="auto"/>
              <w:left w:val="single" w:sz="4" w:space="0" w:color="auto"/>
              <w:bottom w:val="single" w:sz="4" w:space="0" w:color="auto"/>
              <w:right w:val="single" w:sz="4" w:space="0" w:color="auto"/>
            </w:tcBorders>
          </w:tcPr>
          <w:p w14:paraId="4B6EBF29" w14:textId="77777777" w:rsidR="00000000" w:rsidRDefault="00000000">
            <w:pPr>
              <w:rPr>
                <w:ins w:id="13" w:author="Timo Tarhonen" w:date="2006-12-16T16:35:00Z"/>
              </w:rPr>
            </w:pPr>
            <w:ins w:id="14" w:author="Timo Tarhonen" w:date="2006-12-16T16:35:00Z">
              <w:r>
                <w:t>18.1.2007</w:t>
              </w:r>
            </w:ins>
          </w:p>
        </w:tc>
        <w:tc>
          <w:tcPr>
            <w:tcW w:w="2700" w:type="dxa"/>
            <w:tcBorders>
              <w:top w:val="single" w:sz="4" w:space="0" w:color="auto"/>
              <w:left w:val="single" w:sz="4" w:space="0" w:color="auto"/>
              <w:bottom w:val="single" w:sz="4" w:space="0" w:color="auto"/>
              <w:right w:val="single" w:sz="4" w:space="0" w:color="auto"/>
            </w:tcBorders>
          </w:tcPr>
          <w:p w14:paraId="72A86ACC" w14:textId="77777777" w:rsidR="00000000" w:rsidRDefault="00000000">
            <w:pPr>
              <w:rPr>
                <w:ins w:id="15" w:author="Timo Tarhonen" w:date="2006-12-16T16:35:00Z"/>
              </w:rPr>
            </w:pPr>
            <w:ins w:id="16" w:author="Timo Tarhonen" w:date="2006-12-16T16:35:00Z">
              <w:r>
                <w:t>Timo Tarhonen</w:t>
              </w:r>
            </w:ins>
          </w:p>
        </w:tc>
        <w:tc>
          <w:tcPr>
            <w:tcW w:w="2700" w:type="dxa"/>
            <w:tcBorders>
              <w:top w:val="single" w:sz="4" w:space="0" w:color="auto"/>
              <w:left w:val="single" w:sz="4" w:space="0" w:color="auto"/>
              <w:bottom w:val="single" w:sz="4" w:space="0" w:color="auto"/>
              <w:right w:val="single" w:sz="4" w:space="0" w:color="auto"/>
            </w:tcBorders>
          </w:tcPr>
          <w:p w14:paraId="42160B52" w14:textId="77777777" w:rsidR="00000000" w:rsidRDefault="00000000">
            <w:pPr>
              <w:rPr>
                <w:ins w:id="17" w:author="Timo Tarhonen" w:date="2006-12-16T16:35:00Z"/>
              </w:rPr>
            </w:pPr>
            <w:ins w:id="18" w:author="Timo Tarhonen" w:date="2006-12-16T16:35:00Z">
              <w:r>
                <w:t>Korjattu viittaukset uusimpiin oppaisiin.</w:t>
              </w:r>
            </w:ins>
          </w:p>
        </w:tc>
      </w:tr>
    </w:tbl>
    <w:p w14:paraId="0CDACCAE" w14:textId="77777777" w:rsidR="00000000" w:rsidRDefault="00000000"/>
    <w:p w14:paraId="40EAF2B9" w14:textId="77777777" w:rsidR="00000000" w:rsidRDefault="00000000">
      <w:r>
        <w:br w:type="page"/>
      </w:r>
    </w:p>
    <w:p w14:paraId="106E6FF0" w14:textId="77777777" w:rsidR="00000000" w:rsidRDefault="00000000"/>
    <w:p w14:paraId="77C8FDA9" w14:textId="77777777" w:rsidR="00000000" w:rsidRDefault="00000000">
      <w:pPr>
        <w:rPr>
          <w:sz w:val="24"/>
          <w:szCs w:val="24"/>
        </w:rPr>
      </w:pPr>
    </w:p>
    <w:p w14:paraId="74B8346D" w14:textId="77777777" w:rsidR="00000000" w:rsidRDefault="00000000">
      <w:pPr>
        <w:pStyle w:val="Otsikko1"/>
        <w:numPr>
          <w:numberingChange w:id="19" w:author="Timo Tarhonen" w:date="2006-12-20T21:37:00Z" w:original="%1:1:0:."/>
        </w:numPr>
      </w:pPr>
      <w:bookmarkStart w:id="20" w:name="_Toc128972400"/>
      <w:r>
        <w:t>Taustaa</w:t>
      </w:r>
      <w:bookmarkEnd w:id="20"/>
    </w:p>
    <w:p w14:paraId="59C03980" w14:textId="77777777" w:rsidR="00000000" w:rsidRDefault="00000000"/>
    <w:p w14:paraId="3E6ABFBD" w14:textId="77777777" w:rsidR="00000000" w:rsidRDefault="00000000"/>
    <w:p w14:paraId="204A8024" w14:textId="77777777" w:rsidR="00000000" w:rsidRDefault="00000000">
      <w:r>
        <w:t xml:space="preserve">Päätöksentuen järjestelmissä tarvitaan sairauskertomuksen ydintietoja sekä muita keskeisiä terveyteen vaikuttavia tietoja. Nämä tiedot </w:t>
      </w:r>
      <w:proofErr w:type="gramStart"/>
      <w:r>
        <w:t>toimivat  syötteenä</w:t>
      </w:r>
      <w:proofErr w:type="gramEnd"/>
      <w:r>
        <w:t xml:space="preserve"> päätöksentuen ohjelmille, jotka tuottavat lääkärin toimintaa ohjaavia tietoja. Päätöksentuen järjestelmät tuottavat myös potilaan jatkohoitoa ohjaavia tietoja, jotka puolestaan ovat myös sairauskertomuksen ydintietoja.</w:t>
      </w:r>
    </w:p>
    <w:p w14:paraId="6522ADAF" w14:textId="77777777" w:rsidR="00000000" w:rsidRDefault="00000000"/>
    <w:p w14:paraId="7E6DECC9" w14:textId="77777777" w:rsidR="00000000" w:rsidRDefault="00000000"/>
    <w:p w14:paraId="5A21CF88" w14:textId="77777777" w:rsidR="00000000" w:rsidRDefault="00000000">
      <w:r>
        <w:t>Kansallisessa terveysprojektissa HL7 Finland on määritellyt ydintietojen CDA-rakennetta. Jatkuvan sairauskertomuksen tärkeimmille ydintiedoille on HL7 RIM (</w:t>
      </w:r>
      <w:proofErr w:type="spellStart"/>
      <w:r>
        <w:t>reference</w:t>
      </w:r>
      <w:proofErr w:type="spellEnd"/>
      <w:r>
        <w:t xml:space="preserve"> </w:t>
      </w:r>
      <w:proofErr w:type="spellStart"/>
      <w:r>
        <w:t>information</w:t>
      </w:r>
      <w:proofErr w:type="spellEnd"/>
      <w:r>
        <w:t xml:space="preserve"> </w:t>
      </w:r>
      <w:proofErr w:type="spellStart"/>
      <w:r>
        <w:t>model</w:t>
      </w:r>
      <w:proofErr w:type="spellEnd"/>
      <w:r>
        <w:t>) – pohjaiset määritykset. Tietokokonaisuudet siirretään sairauskertomuslomakkeina. Lisäksi on määritelty lomakerakenne, jolla siirretään viralliset todistukset ja lausunnot. Jälkimmäisessä tapauksessa lomakkeiden kenttiä käsitellään havaintoina.</w:t>
      </w:r>
    </w:p>
    <w:p w14:paraId="5E237FA1" w14:textId="77777777" w:rsidR="00000000" w:rsidRDefault="00000000"/>
    <w:p w14:paraId="12E41A8F" w14:textId="77777777" w:rsidR="00000000" w:rsidRDefault="00000000"/>
    <w:p w14:paraId="53DB95F9" w14:textId="77777777" w:rsidR="00000000" w:rsidRDefault="00000000">
      <w:r>
        <w:t xml:space="preserve">Kansallisen terveysprojektin päätöksentuen osiossa (Duodecim) on määritelty päätöksentuen järjestelmän toteutus, joka perustuu mm. käypä hoito – suosituksiin, Java </w:t>
      </w:r>
      <w:proofErr w:type="spellStart"/>
      <w:r>
        <w:t>script</w:t>
      </w:r>
      <w:proofErr w:type="spellEnd"/>
      <w:r>
        <w:t>-kieleen sekä potilaan ydintietoihin. Kyseisessä järjestelmässä on syöterajapinta, jonka kautta vastaanotetaan tarvittavat tiedot CDA R2-lomakkeina. Duodecimin projektissa on määritelty tarvittavat ydintiedot tarkalla tasolla, joten niitä ei erikseen käydä tässä läpi.</w:t>
      </w:r>
    </w:p>
    <w:p w14:paraId="2A1549E0" w14:textId="77777777" w:rsidR="00000000" w:rsidRDefault="00000000"/>
    <w:p w14:paraId="0DBFD6BE" w14:textId="77777777" w:rsidR="00000000" w:rsidRDefault="00000000">
      <w:pPr>
        <w:pStyle w:val="Otsikko1"/>
        <w:numPr>
          <w:numberingChange w:id="21" w:author="Timo Tarhonen" w:date="2006-12-20T21:37:00Z" w:original="%1:2:0:."/>
        </w:numPr>
      </w:pPr>
      <w:bookmarkStart w:id="22" w:name="_Toc128972401"/>
      <w:r>
        <w:t>Peruskontekstit</w:t>
      </w:r>
      <w:bookmarkEnd w:id="22"/>
    </w:p>
    <w:p w14:paraId="139DEBA0" w14:textId="77777777" w:rsidR="00000000" w:rsidRDefault="00000000">
      <w:r>
        <w:t xml:space="preserve">  </w:t>
      </w:r>
    </w:p>
    <w:p w14:paraId="2C65203C" w14:textId="77777777" w:rsidR="00000000" w:rsidRDefault="00000000">
      <w:r>
        <w:t xml:space="preserve">CDA R2-muotoisissa dokumenteissa ydintiedot rakenteisessa muodossa ovat aina otsikkotasolla </w:t>
      </w:r>
      <w:proofErr w:type="spellStart"/>
      <w:r>
        <w:t>entries</w:t>
      </w:r>
      <w:proofErr w:type="spellEnd"/>
      <w:r>
        <w:t>-osiossa (</w:t>
      </w:r>
      <w:proofErr w:type="spellStart"/>
      <w:r>
        <w:t>clinical</w:t>
      </w:r>
      <w:proofErr w:type="spellEnd"/>
      <w:r>
        <w:t xml:space="preserve"> </w:t>
      </w:r>
      <w:proofErr w:type="spellStart"/>
      <w:r>
        <w:t>statements</w:t>
      </w:r>
      <w:proofErr w:type="spellEnd"/>
      <w:r>
        <w:t>). Ydintietoja voi siis tulla minkä tahansa lomakkeen mukana. Seuraaville päätöksentuessa tarvittaville tietokokonaisuuksille on erityismäärittelyt:</w:t>
      </w:r>
    </w:p>
    <w:p w14:paraId="3E925FBC" w14:textId="77777777" w:rsidR="00000000" w:rsidRDefault="00000000"/>
    <w:p w14:paraId="106F8325" w14:textId="77777777" w:rsidR="00000000" w:rsidRDefault="00000000">
      <w:pPr>
        <w:numPr>
          <w:ilvl w:val="0"/>
          <w:numId w:val="12"/>
          <w:numberingChange w:id="23" w:author="Timo Tarhonen" w:date="2006-12-20T21:37:00Z" w:original=""/>
        </w:numPr>
      </w:pPr>
      <w:r>
        <w:t xml:space="preserve">lähete/hoitopalaute </w:t>
      </w:r>
      <w:r>
        <w:tab/>
        <w:t>OID: 1.2.246.777.11.200</w:t>
      </w:r>
      <w:ins w:id="24" w:author="Timo Tarhonen" w:date="2006-12-20T21:39:00Z">
        <w:r>
          <w:t>7</w:t>
        </w:r>
      </w:ins>
      <w:del w:id="25" w:author="Timo Tarhonen" w:date="2006-12-20T21:39:00Z">
        <w:r>
          <w:delText>6</w:delText>
        </w:r>
      </w:del>
      <w:r>
        <w:t>.9</w:t>
      </w:r>
    </w:p>
    <w:p w14:paraId="2106DFBC" w14:textId="77777777" w:rsidR="00000000" w:rsidRDefault="00000000">
      <w:pPr>
        <w:numPr>
          <w:ilvl w:val="0"/>
          <w:numId w:val="12"/>
          <w:numberingChange w:id="26" w:author="Timo Tarhonen" w:date="2006-12-20T21:37:00Z" w:original=""/>
        </w:numPr>
      </w:pPr>
      <w:r>
        <w:t>lääkityslista</w:t>
      </w:r>
      <w:r>
        <w:tab/>
      </w:r>
      <w:r>
        <w:tab/>
        <w:t>OID: 1.2.246.777.11.200</w:t>
      </w:r>
      <w:ins w:id="27" w:author="Timo Tarhonen" w:date="2006-12-20T21:39:00Z">
        <w:r>
          <w:t>7</w:t>
        </w:r>
      </w:ins>
      <w:del w:id="28" w:author="Timo Tarhonen" w:date="2006-12-20T21:39:00Z">
        <w:r>
          <w:delText>6</w:delText>
        </w:r>
      </w:del>
      <w:r>
        <w:t>.8</w:t>
      </w:r>
    </w:p>
    <w:p w14:paraId="1FC1F91B" w14:textId="77777777" w:rsidR="00000000" w:rsidRDefault="00000000">
      <w:pPr>
        <w:numPr>
          <w:ilvl w:val="0"/>
          <w:numId w:val="12"/>
          <w:numberingChange w:id="29" w:author="Timo Tarhonen" w:date="2006-12-20T21:37:00Z" w:original=""/>
        </w:numPr>
      </w:pPr>
      <w:r>
        <w:t>diagnoosilista</w:t>
      </w:r>
      <w:r>
        <w:tab/>
      </w:r>
      <w:r>
        <w:tab/>
        <w:t>OID: 1.2.246.777.11.200</w:t>
      </w:r>
      <w:ins w:id="30" w:author="Timo Tarhonen" w:date="2006-12-20T21:39:00Z">
        <w:r>
          <w:t>7</w:t>
        </w:r>
      </w:ins>
      <w:del w:id="31" w:author="Timo Tarhonen" w:date="2006-12-20T21:39:00Z">
        <w:r>
          <w:delText>6</w:delText>
        </w:r>
      </w:del>
      <w:r>
        <w:t>.5</w:t>
      </w:r>
    </w:p>
    <w:p w14:paraId="6F7E310F" w14:textId="77777777" w:rsidR="00000000" w:rsidRDefault="00000000">
      <w:pPr>
        <w:numPr>
          <w:ilvl w:val="0"/>
          <w:numId w:val="12"/>
          <w:numberingChange w:id="32" w:author="Timo Tarhonen" w:date="2006-12-20T21:37:00Z" w:original=""/>
        </w:numPr>
      </w:pPr>
      <w:r>
        <w:t>laboratoriovastaukset</w:t>
      </w:r>
      <w:r>
        <w:tab/>
        <w:t>OID: 1.2.246.777.11.200</w:t>
      </w:r>
      <w:ins w:id="33" w:author="Timo Tarhonen" w:date="2006-12-20T21:39:00Z">
        <w:r>
          <w:t>7</w:t>
        </w:r>
      </w:ins>
      <w:del w:id="34" w:author="Timo Tarhonen" w:date="2006-12-20T21:39:00Z">
        <w:r>
          <w:delText>6</w:delText>
        </w:r>
      </w:del>
      <w:r>
        <w:t>.4</w:t>
      </w:r>
    </w:p>
    <w:p w14:paraId="572D0BC0" w14:textId="77777777" w:rsidR="00000000" w:rsidRDefault="00000000">
      <w:pPr>
        <w:numPr>
          <w:ilvl w:val="0"/>
          <w:numId w:val="12"/>
          <w:numberingChange w:id="35" w:author="Timo Tarhonen" w:date="2006-12-20T21:37:00Z" w:original=""/>
        </w:numPr>
      </w:pPr>
      <w:r>
        <w:t>Henkilötietolomake</w:t>
      </w:r>
      <w:r>
        <w:tab/>
        <w:t xml:space="preserve">OID: </w:t>
      </w:r>
      <w:del w:id="36" w:author="Timo Tarhonen" w:date="2006-12-07T22:54:00Z">
        <w:r>
          <w:delText>1.2.246.777.11.2006.3</w:delText>
        </w:r>
      </w:del>
      <w:ins w:id="37" w:author="Timo Tarhonen" w:date="2006-12-07T22:54:00Z">
        <w:r>
          <w:t>1.2.246.537.6.12.2002.3</w:t>
        </w:r>
      </w:ins>
    </w:p>
    <w:p w14:paraId="7628B5F7" w14:textId="77777777" w:rsidR="00000000" w:rsidRDefault="00000000">
      <w:pPr>
        <w:numPr>
          <w:ilvl w:val="0"/>
          <w:numId w:val="12"/>
          <w:numberingChange w:id="38" w:author="Timo Tarhonen" w:date="2006-12-20T21:37:00Z" w:original=""/>
        </w:numPr>
      </w:pPr>
      <w:r>
        <w:t>Fysiologiset mittaukset</w:t>
      </w:r>
      <w:r>
        <w:tab/>
        <w:t>OID: 1.2.246.777.11.200</w:t>
      </w:r>
      <w:ins w:id="39" w:author="Timo Tarhonen" w:date="2006-12-20T21:40:00Z">
        <w:r>
          <w:t>7</w:t>
        </w:r>
      </w:ins>
      <w:del w:id="40" w:author="Timo Tarhonen" w:date="2006-12-20T21:40:00Z">
        <w:r>
          <w:delText>6</w:delText>
        </w:r>
      </w:del>
      <w:r>
        <w:t>.3</w:t>
      </w:r>
    </w:p>
    <w:p w14:paraId="12D9B02E" w14:textId="77777777" w:rsidR="00000000" w:rsidRDefault="00000000"/>
    <w:p w14:paraId="44489A78" w14:textId="77777777" w:rsidR="00000000" w:rsidRDefault="00000000">
      <w:r>
        <w:t>Päätöksentukijärjestelmän tarvitsemat ydintiedot tuodaan järjestelmään näiden lomakkeiden avulla. Kuitenkin esim. käynnin tapauksessa lähetettä ei ole olemassa, joten tarvitaan myös mekanismi sellaisten ydintietojen välittämiseksi, joita ei ole millään sairauskertomuslomakkeella. Lisäksi tietoja pitää välittää päätöksentukijärjestelmään aina kun käyttäjä kirjaa sairauskertomusjärjestelmään päätöksentuen kannalta merkittäviä tietoja. Tämä tiedonvälitys kannattaa toteuttaa lomakkeena, joka noudattaa CDA R2 sairauskertomusrakennetta.</w:t>
      </w:r>
    </w:p>
    <w:p w14:paraId="305ACB8E" w14:textId="77777777" w:rsidR="00000000" w:rsidRDefault="00000000"/>
    <w:p w14:paraId="263FD7E3" w14:textId="77777777" w:rsidR="00000000" w:rsidRDefault="00000000"/>
    <w:p w14:paraId="7A49D602" w14:textId="77777777" w:rsidR="00000000" w:rsidRDefault="00000000">
      <w:pPr>
        <w:pStyle w:val="Otsikko1"/>
        <w:numPr>
          <w:numberingChange w:id="41" w:author="Timo Tarhonen" w:date="2006-12-20T21:37:00Z" w:original="%1:3:0:."/>
        </w:numPr>
      </w:pPr>
      <w:bookmarkStart w:id="42" w:name="_Toc86736645"/>
      <w:bookmarkStart w:id="43" w:name="_Toc128972402"/>
      <w:r>
        <w:t>Ydintietolomake</w:t>
      </w:r>
      <w:bookmarkEnd w:id="43"/>
    </w:p>
    <w:p w14:paraId="7DA413EB" w14:textId="77777777" w:rsidR="00000000" w:rsidRDefault="00000000">
      <w:pPr>
        <w:pStyle w:val="Otsikko2"/>
        <w:numPr>
          <w:numberingChange w:id="44" w:author="Timo Tarhonen" w:date="2006-12-20T21:37:00Z" w:original="%1:3:0:.%2:1:0:"/>
        </w:numPr>
      </w:pPr>
      <w:bookmarkStart w:id="45" w:name="_Toc128972403"/>
      <w:r>
        <w:t>Yleiskuvaus</w:t>
      </w:r>
      <w:bookmarkEnd w:id="42"/>
      <w:bookmarkEnd w:id="45"/>
    </w:p>
    <w:p w14:paraId="1A9D0EB1" w14:textId="77777777" w:rsidR="00000000" w:rsidRDefault="00000000">
      <w:pPr>
        <w:rPr>
          <w:sz w:val="24"/>
          <w:szCs w:val="24"/>
        </w:rPr>
      </w:pPr>
    </w:p>
    <w:p w14:paraId="16495A92" w14:textId="77777777" w:rsidR="00000000" w:rsidRDefault="00000000">
      <w:r>
        <w:t>Ydintietolomake ei ole varsinainen sairauskertomuslomake, vaan siihen on koottu potilaan ydintietoja (päätöksentuen järjestelmää varten).  Peruslatauksen ja päivitysten tiedot ovat omissa lomakkeissaan.</w:t>
      </w:r>
    </w:p>
    <w:p w14:paraId="17244458" w14:textId="77777777" w:rsidR="00000000" w:rsidRDefault="00000000"/>
    <w:p w14:paraId="655EAB60" w14:textId="77777777" w:rsidR="00000000" w:rsidRDefault="00000000">
      <w:pPr>
        <w:rPr>
          <w:sz w:val="24"/>
          <w:szCs w:val="24"/>
        </w:rPr>
      </w:pPr>
    </w:p>
    <w:p w14:paraId="7BE15FAF" w14:textId="77777777" w:rsidR="00000000" w:rsidRDefault="00000000">
      <w:pPr>
        <w:rPr>
          <w:b/>
          <w:bCs/>
        </w:rPr>
      </w:pPr>
      <w:r>
        <w:rPr>
          <w:b/>
          <w:bCs/>
        </w:rPr>
        <w:t>Ydintiedot:</w:t>
      </w:r>
    </w:p>
    <w:p w14:paraId="1020A64D" w14:textId="77777777" w:rsidR="00000000" w:rsidRDefault="00000000"/>
    <w:p w14:paraId="4F9896D6" w14:textId="77777777" w:rsidR="00000000" w:rsidRDefault="00000000">
      <w:r>
        <w:tab/>
        <w:t>YDIN</w:t>
      </w:r>
    </w:p>
    <w:p w14:paraId="2BDF78CB" w14:textId="77777777" w:rsidR="00000000" w:rsidRDefault="00000000">
      <w:r>
        <w:tab/>
      </w:r>
      <w:r>
        <w:tab/>
        <w:t>aika, paikka, tekijä</w:t>
      </w:r>
    </w:p>
    <w:p w14:paraId="3729D08C" w14:textId="77777777" w:rsidR="00000000" w:rsidRDefault="00000000">
      <w:r>
        <w:tab/>
      </w:r>
      <w:r>
        <w:tab/>
      </w:r>
      <w:r>
        <w:tab/>
        <w:t>Ydintietoja</w:t>
      </w:r>
    </w:p>
    <w:p w14:paraId="5A326BAA" w14:textId="77777777" w:rsidR="00000000" w:rsidRDefault="00000000">
      <w:r>
        <w:tab/>
      </w:r>
      <w:r>
        <w:tab/>
        <w:t>aika, paikka, tekijä</w:t>
      </w:r>
    </w:p>
    <w:p w14:paraId="5B594CAC" w14:textId="77777777" w:rsidR="00000000" w:rsidRDefault="00000000">
      <w:r>
        <w:tab/>
      </w:r>
      <w:r>
        <w:tab/>
      </w:r>
      <w:r>
        <w:tab/>
        <w:t>Ydintietoja</w:t>
      </w:r>
    </w:p>
    <w:p w14:paraId="0BDF3C41" w14:textId="77777777" w:rsidR="00000000" w:rsidRDefault="00000000">
      <w:r>
        <w:tab/>
      </w:r>
      <w:r>
        <w:tab/>
      </w:r>
      <w:r>
        <w:tab/>
      </w:r>
    </w:p>
    <w:p w14:paraId="0E172DF5" w14:textId="77777777" w:rsidR="00000000" w:rsidRDefault="00000000">
      <w:r>
        <w:tab/>
      </w:r>
      <w:r>
        <w:tab/>
      </w:r>
    </w:p>
    <w:p w14:paraId="2A4AC727" w14:textId="77777777" w:rsidR="00000000" w:rsidRDefault="00000000">
      <w:r>
        <w:tab/>
      </w:r>
      <w:r>
        <w:tab/>
      </w:r>
      <w:r>
        <w:tab/>
      </w:r>
    </w:p>
    <w:p w14:paraId="11C6F106" w14:textId="77777777" w:rsidR="00000000" w:rsidRDefault="00000000">
      <w:r>
        <w:t xml:space="preserve">Hoitoprosessin vaihe – tasolla ei käytetä otsikkoa. Aika, paikka ja tekijä ovat tärkeitä lokitietojen kannalta. Varsinaiset ydintiedot sijaitsevat otsikkotasolla. Otsikkokoodi on ydintietokokonaisuuden koodi tai virallisen lomakkeen kenttäkoodi.  Tiedot ovat </w:t>
      </w:r>
      <w:proofErr w:type="spellStart"/>
      <w:r>
        <w:t>entry</w:t>
      </w:r>
      <w:proofErr w:type="spellEnd"/>
      <w:r>
        <w:t xml:space="preserve">-osiossa rakenteisessa muodossa ja niihin liittyvät tekstit sijoitetaan </w:t>
      </w:r>
      <w:proofErr w:type="spellStart"/>
      <w:r>
        <w:t>narrative</w:t>
      </w:r>
      <w:proofErr w:type="spellEnd"/>
      <w:r>
        <w:t>-osuuteen (</w:t>
      </w:r>
      <w:proofErr w:type="spellStart"/>
      <w:r>
        <w:t>paragraphs</w:t>
      </w:r>
      <w:proofErr w:type="spellEnd"/>
      <w:r>
        <w:t xml:space="preserve">). Silloin kun tiedot ovat menossa pelkästään sovellukselle, ei kaikkia rakenteisessa muodossa olevia tietoja tarvitse erikseen kuvata tekstimuodossa </w:t>
      </w:r>
      <w:proofErr w:type="spellStart"/>
      <w:r>
        <w:t>narrative</w:t>
      </w:r>
      <w:proofErr w:type="spellEnd"/>
      <w:r>
        <w:t>-osuudessa.</w:t>
      </w:r>
    </w:p>
    <w:p w14:paraId="18191C18" w14:textId="77777777" w:rsidR="00000000" w:rsidRDefault="00000000"/>
    <w:p w14:paraId="16577EF1" w14:textId="77777777" w:rsidR="00000000" w:rsidRDefault="00000000">
      <w:pPr>
        <w:rPr>
          <w:b/>
          <w:bCs/>
        </w:rPr>
      </w:pPr>
    </w:p>
    <w:p w14:paraId="35AD9C33" w14:textId="77777777" w:rsidR="00000000" w:rsidRDefault="00000000">
      <w:pPr>
        <w:pStyle w:val="Otsikko2"/>
        <w:numPr>
          <w:numberingChange w:id="46" w:author="Timo Tarhonen" w:date="2006-12-20T21:37:00Z" w:original="%1:3:0:.%2:2:0:"/>
        </w:numPr>
      </w:pPr>
      <w:bookmarkStart w:id="47" w:name="_Toc86736646"/>
      <w:bookmarkStart w:id="48" w:name="_Toc128972404"/>
      <w:r>
        <w:t>Otsikkohierarkia</w:t>
      </w:r>
      <w:bookmarkEnd w:id="48"/>
    </w:p>
    <w:bookmarkEnd w:id="47"/>
    <w:p w14:paraId="604E104A" w14:textId="77777777" w:rsidR="00000000" w:rsidRDefault="00000000"/>
    <w:p w14:paraId="2DD3D6D4" w14:textId="77777777" w:rsidR="00000000" w:rsidRDefault="00000000">
      <w:pPr>
        <w:pStyle w:val="Otsikko3"/>
        <w:numPr>
          <w:numberingChange w:id="49" w:author="Timo Tarhonen" w:date="2006-12-20T21:37:00Z" w:original="%1:3:0:.%2:2:0:.%3:1:0:"/>
        </w:numPr>
      </w:pPr>
      <w:bookmarkStart w:id="50" w:name="_Toc128972405"/>
      <w:r>
        <w:t>Lomaketunnus</w:t>
      </w:r>
      <w:bookmarkEnd w:id="50"/>
    </w:p>
    <w:p w14:paraId="32E544BB" w14:textId="77777777" w:rsidR="00000000" w:rsidRDefault="00000000"/>
    <w:p w14:paraId="208A78E0" w14:textId="77777777" w:rsidR="00000000" w:rsidRDefault="00000000">
      <w:r>
        <w:t xml:space="preserve">Lomaketunnus ilmoitetaan ensimmäisellä </w:t>
      </w:r>
      <w:proofErr w:type="spellStart"/>
      <w:r>
        <w:t>section</w:t>
      </w:r>
      <w:proofErr w:type="spellEnd"/>
      <w:r>
        <w:t xml:space="preserve">-tasolla </w:t>
      </w:r>
      <w:proofErr w:type="spellStart"/>
      <w:r>
        <w:t>section</w:t>
      </w:r>
      <w:proofErr w:type="spellEnd"/>
      <w:r>
        <w:t xml:space="preserve"> </w:t>
      </w:r>
      <w:proofErr w:type="spellStart"/>
      <w:r>
        <w:t>codella</w:t>
      </w:r>
      <w:proofErr w:type="spellEnd"/>
      <w:r>
        <w:t xml:space="preserve"> 168:</w:t>
      </w:r>
    </w:p>
    <w:p w14:paraId="7B4BF307" w14:textId="77777777" w:rsidR="00000000" w:rsidRDefault="00000000">
      <w:pPr>
        <w:rPr>
          <w:lang w:val="en-GB"/>
        </w:rPr>
      </w:pPr>
      <w:r>
        <w:rPr>
          <w:lang w:val="en-GB"/>
        </w:rPr>
        <w:t>&lt;</w:t>
      </w:r>
      <w:proofErr w:type="spellStart"/>
      <w:r>
        <w:rPr>
          <w:lang w:val="en-GB"/>
        </w:rPr>
        <w:t>structuredBody</w:t>
      </w:r>
      <w:proofErr w:type="spellEnd"/>
      <w:r>
        <w:rPr>
          <w:lang w:val="en-GB"/>
        </w:rPr>
        <w:t>&gt;</w:t>
      </w:r>
    </w:p>
    <w:p w14:paraId="2BB74297" w14:textId="77777777" w:rsidR="00000000" w:rsidRDefault="00000000">
      <w:pPr>
        <w:ind w:firstLine="720"/>
        <w:rPr>
          <w:lang w:val="en-GB"/>
        </w:rPr>
      </w:pPr>
      <w:r>
        <w:rPr>
          <w:lang w:val="en-GB"/>
        </w:rPr>
        <w:t>&lt;component&gt;</w:t>
      </w:r>
    </w:p>
    <w:p w14:paraId="308255D3" w14:textId="77777777" w:rsidR="00000000" w:rsidRDefault="00000000">
      <w:pPr>
        <w:ind w:firstLine="720"/>
        <w:rPr>
          <w:lang w:val="en-GB"/>
        </w:rPr>
      </w:pPr>
      <w:r>
        <w:rPr>
          <w:lang w:val="en-GB"/>
        </w:rPr>
        <w:tab/>
        <w:t>&lt;</w:t>
      </w:r>
      <w:proofErr w:type="spellStart"/>
      <w:r>
        <w:rPr>
          <w:lang w:val="en-GB"/>
        </w:rPr>
        <w:t>templateId</w:t>
      </w:r>
      <w:proofErr w:type="spellEnd"/>
      <w:r>
        <w:rPr>
          <w:lang w:val="en-GB"/>
        </w:rPr>
        <w:t xml:space="preserve"> root=”1.2.246.777.11” extension=”2006.12”/&gt;</w:t>
      </w:r>
    </w:p>
    <w:p w14:paraId="1323579F" w14:textId="77777777" w:rsidR="00000000" w:rsidRDefault="00000000">
      <w:pPr>
        <w:ind w:left="720" w:firstLine="720"/>
        <w:rPr>
          <w:lang w:val="en-GB"/>
        </w:rPr>
      </w:pPr>
      <w:r>
        <w:rPr>
          <w:lang w:val="en-GB"/>
        </w:rPr>
        <w:t>&lt;section&gt;</w:t>
      </w:r>
    </w:p>
    <w:p w14:paraId="4DE52BAE" w14:textId="77777777" w:rsidR="00000000" w:rsidRDefault="00000000">
      <w:pPr>
        <w:ind w:left="1440" w:firstLine="720"/>
        <w:rPr>
          <w:lang w:val="de-DE"/>
        </w:rPr>
      </w:pPr>
      <w:r>
        <w:rPr>
          <w:lang w:val="de-DE"/>
        </w:rPr>
        <w:t>&lt;code code="168"</w:t>
      </w:r>
    </w:p>
    <w:p w14:paraId="6BC97F89" w14:textId="77777777" w:rsidR="00000000" w:rsidRDefault="00000000">
      <w:pPr>
        <w:ind w:left="1440" w:firstLine="720"/>
        <w:rPr>
          <w:lang w:val="de-DE"/>
        </w:rPr>
      </w:pPr>
      <w:r>
        <w:rPr>
          <w:lang w:val="de-DE"/>
        </w:rPr>
        <w:t>codeSystem="1.2.246.537.6.12.2002"</w:t>
      </w:r>
    </w:p>
    <w:p w14:paraId="2C2E95FE" w14:textId="77777777" w:rsidR="00000000" w:rsidRDefault="00000000">
      <w:pPr>
        <w:ind w:left="1440" w:firstLine="720"/>
      </w:pPr>
      <w:proofErr w:type="spellStart"/>
      <w:r>
        <w:t>codeSystemName</w:t>
      </w:r>
      <w:proofErr w:type="spellEnd"/>
      <w:r>
        <w:t xml:space="preserve">="Lomake" </w:t>
      </w:r>
    </w:p>
    <w:p w14:paraId="123D086B" w14:textId="77777777" w:rsidR="00000000" w:rsidRDefault="00000000">
      <w:pPr>
        <w:ind w:left="1440" w:firstLine="720"/>
      </w:pPr>
      <w:proofErr w:type="spellStart"/>
      <w:r>
        <w:t>displayName</w:t>
      </w:r>
      <w:proofErr w:type="spellEnd"/>
      <w:r>
        <w:t>="YDIN"/&gt;</w:t>
      </w:r>
    </w:p>
    <w:p w14:paraId="4A78ADDD" w14:textId="77777777" w:rsidR="00000000" w:rsidRDefault="00000000">
      <w:pPr>
        <w:ind w:left="1440" w:firstLine="720"/>
        <w:rPr>
          <w:lang w:val="en-GB"/>
        </w:rPr>
      </w:pPr>
      <w:r>
        <w:rPr>
          <w:lang w:val="en-GB"/>
        </w:rPr>
        <w:t>&lt;title&gt;YDIN&lt;/title&gt;</w:t>
      </w:r>
    </w:p>
    <w:p w14:paraId="12B2CB95" w14:textId="77777777" w:rsidR="00000000" w:rsidRDefault="00000000">
      <w:pPr>
        <w:rPr>
          <w:lang w:val="en-GB"/>
        </w:rPr>
      </w:pPr>
    </w:p>
    <w:p w14:paraId="7038D3DD" w14:textId="77777777" w:rsidR="00000000" w:rsidRDefault="00000000">
      <w:r>
        <w:t xml:space="preserve">Lomaketunnusten koodisto on siis 1.2.246.537.6.12.2002. </w:t>
      </w:r>
    </w:p>
    <w:p w14:paraId="4F24C317" w14:textId="77777777" w:rsidR="00000000" w:rsidRDefault="00000000">
      <w:pPr>
        <w:pStyle w:val="Otsikko3"/>
        <w:numPr>
          <w:numberingChange w:id="51" w:author="Timo Tarhonen" w:date="2006-12-20T21:37:00Z" w:original="%1:3:0:.%2:2:0:.%3:2:0:"/>
        </w:numPr>
      </w:pPr>
      <w:bookmarkStart w:id="52" w:name="_Toc128972406"/>
      <w:r>
        <w:t>Hoitoprosessin vaihe</w:t>
      </w:r>
      <w:bookmarkEnd w:id="52"/>
    </w:p>
    <w:p w14:paraId="505D224B" w14:textId="77777777" w:rsidR="00000000" w:rsidRDefault="00000000"/>
    <w:p w14:paraId="1FF98864" w14:textId="77777777" w:rsidR="00000000" w:rsidRDefault="00000000">
      <w:r>
        <w:t xml:space="preserve">Hoitoprosessin vaihe – tasolla ei käytetä otsikkotietoa. </w:t>
      </w:r>
    </w:p>
    <w:p w14:paraId="42F22272" w14:textId="77777777" w:rsidR="00000000" w:rsidRDefault="00000000"/>
    <w:p w14:paraId="5E203924" w14:textId="77777777" w:rsidR="00000000" w:rsidRDefault="00000000">
      <w:pPr>
        <w:rPr>
          <w:lang w:val="en-GB"/>
        </w:rPr>
      </w:pPr>
      <w:r>
        <w:rPr>
          <w:lang w:val="en-GB"/>
        </w:rPr>
        <w:t>&lt;</w:t>
      </w:r>
      <w:proofErr w:type="spellStart"/>
      <w:r>
        <w:rPr>
          <w:lang w:val="en-GB"/>
        </w:rPr>
        <w:t>structuredBody</w:t>
      </w:r>
      <w:proofErr w:type="spellEnd"/>
      <w:r>
        <w:rPr>
          <w:lang w:val="en-GB"/>
        </w:rPr>
        <w:t>&gt;</w:t>
      </w:r>
    </w:p>
    <w:p w14:paraId="153D1018" w14:textId="77777777" w:rsidR="00000000" w:rsidRDefault="00000000">
      <w:pPr>
        <w:ind w:firstLine="720"/>
        <w:rPr>
          <w:lang w:val="en-GB"/>
        </w:rPr>
      </w:pPr>
      <w:r>
        <w:rPr>
          <w:lang w:val="en-GB"/>
        </w:rPr>
        <w:t>&lt;component&gt;</w:t>
      </w:r>
    </w:p>
    <w:p w14:paraId="629F1F6A" w14:textId="77777777" w:rsidR="00000000" w:rsidRDefault="00000000">
      <w:pPr>
        <w:ind w:left="720" w:firstLine="720"/>
        <w:rPr>
          <w:lang w:val="en-GB"/>
        </w:rPr>
      </w:pPr>
      <w:r>
        <w:rPr>
          <w:lang w:val="en-GB"/>
        </w:rPr>
        <w:t>&lt;section&gt;</w:t>
      </w:r>
    </w:p>
    <w:p w14:paraId="0D851647" w14:textId="77777777" w:rsidR="00000000" w:rsidRDefault="00000000">
      <w:pPr>
        <w:ind w:left="1440" w:firstLine="720"/>
        <w:rPr>
          <w:lang w:val="en-GB"/>
        </w:rPr>
      </w:pPr>
      <w:r>
        <w:rPr>
          <w:lang w:val="en-GB"/>
        </w:rPr>
        <w:t>&lt;code code=”168”</w:t>
      </w:r>
    </w:p>
    <w:p w14:paraId="45B4636E" w14:textId="77777777" w:rsidR="00000000" w:rsidRDefault="00000000">
      <w:pPr>
        <w:ind w:left="2160"/>
        <w:rPr>
          <w:lang w:val="en-GB"/>
        </w:rPr>
      </w:pPr>
      <w:r>
        <w:rPr>
          <w:lang w:val="en-GB"/>
        </w:rPr>
        <w:t>…</w:t>
      </w:r>
    </w:p>
    <w:p w14:paraId="3457514C" w14:textId="77777777" w:rsidR="00000000" w:rsidRDefault="00000000">
      <w:pPr>
        <w:ind w:left="1440" w:firstLine="720"/>
        <w:rPr>
          <w:lang w:val="en-GB"/>
        </w:rPr>
      </w:pPr>
      <w:r>
        <w:rPr>
          <w:lang w:val="en-GB"/>
        </w:rPr>
        <w:t>&lt;component&gt;</w:t>
      </w:r>
    </w:p>
    <w:p w14:paraId="14D69E63" w14:textId="77777777" w:rsidR="00000000" w:rsidRDefault="00000000">
      <w:pPr>
        <w:ind w:left="2160" w:firstLine="720"/>
        <w:rPr>
          <w:lang w:val="en-GB"/>
        </w:rPr>
      </w:pPr>
      <w:r>
        <w:rPr>
          <w:lang w:val="en-GB"/>
        </w:rPr>
        <w:t>&lt;section&gt;</w:t>
      </w:r>
    </w:p>
    <w:p w14:paraId="08870446" w14:textId="77777777" w:rsidR="00000000" w:rsidRDefault="00000000">
      <w:pPr>
        <w:ind w:left="2160" w:firstLine="720"/>
        <w:rPr>
          <w:lang w:val="en-GB"/>
        </w:rPr>
      </w:pPr>
      <w:r>
        <w:rPr>
          <w:lang w:val="en-GB"/>
        </w:rPr>
        <w:tab/>
        <w:t>&lt;id /&gt;</w:t>
      </w:r>
    </w:p>
    <w:p w14:paraId="3EBBAFC5" w14:textId="77777777" w:rsidR="00000000" w:rsidRDefault="00000000">
      <w:pPr>
        <w:ind w:left="2880" w:firstLine="720"/>
        <w:rPr>
          <w:lang w:val="en-GB"/>
        </w:rPr>
      </w:pPr>
      <w:r>
        <w:rPr>
          <w:lang w:val="en-GB"/>
        </w:rPr>
        <w:t>&lt;author/&gt;</w:t>
      </w:r>
    </w:p>
    <w:p w14:paraId="4152F733" w14:textId="77777777" w:rsidR="00000000" w:rsidRDefault="00000000">
      <w:pPr>
        <w:rPr>
          <w:lang w:val="en-GB"/>
        </w:rPr>
      </w:pPr>
    </w:p>
    <w:p w14:paraId="26E2492E" w14:textId="77777777" w:rsidR="00000000" w:rsidRDefault="00000000">
      <w:pPr>
        <w:rPr>
          <w:lang w:val="en-GB"/>
        </w:rPr>
      </w:pPr>
    </w:p>
    <w:p w14:paraId="521E2188" w14:textId="77777777" w:rsidR="00000000" w:rsidRDefault="00000000">
      <w:r>
        <w:t xml:space="preserve">Paikka, päivämäärä ja ohjelmiston </w:t>
      </w:r>
      <w:proofErr w:type="gramStart"/>
      <w:r>
        <w:t>nimi  ilmoitetaan</w:t>
      </w:r>
      <w:proofErr w:type="gramEnd"/>
      <w:r>
        <w:t xml:space="preserve"> tässä </w:t>
      </w:r>
      <w:proofErr w:type="spellStart"/>
      <w:r>
        <w:t>section:issa</w:t>
      </w:r>
      <w:proofErr w:type="spellEnd"/>
      <w:r>
        <w:t xml:space="preserve"> </w:t>
      </w:r>
      <w:proofErr w:type="spellStart"/>
      <w:r>
        <w:t>author</w:t>
      </w:r>
      <w:proofErr w:type="spellEnd"/>
      <w:r>
        <w:t xml:space="preserve">-elementillä rakenteisessa </w:t>
      </w:r>
      <w:proofErr w:type="gramStart"/>
      <w:r>
        <w:t>muodossa .</w:t>
      </w:r>
      <w:proofErr w:type="gramEnd"/>
      <w:r>
        <w:t xml:space="preserve"> Author-elementti on kuvattu ydintietojen CDA R2 dokumentissa.</w:t>
      </w:r>
    </w:p>
    <w:p w14:paraId="68F9449B" w14:textId="77777777" w:rsidR="00000000" w:rsidRDefault="00000000"/>
    <w:p w14:paraId="3DC9E538" w14:textId="77777777" w:rsidR="00000000" w:rsidRDefault="00000000">
      <w:pPr>
        <w:pStyle w:val="Otsikko3"/>
        <w:numPr>
          <w:numberingChange w:id="53" w:author="Timo Tarhonen" w:date="2006-12-20T21:37:00Z" w:original="%1:3:0:.%2:2:0:.%3:3:0:"/>
        </w:numPr>
      </w:pPr>
      <w:bookmarkStart w:id="54" w:name="_Toc128972407"/>
      <w:r>
        <w:t>Otsikko</w:t>
      </w:r>
      <w:bookmarkEnd w:id="54"/>
    </w:p>
    <w:p w14:paraId="056B794D" w14:textId="77777777" w:rsidR="00000000" w:rsidRDefault="00000000"/>
    <w:p w14:paraId="07193E4A" w14:textId="77777777" w:rsidR="00000000" w:rsidRDefault="00000000">
      <w:r>
        <w:t xml:space="preserve">Hoitoprosessin vaihe – </w:t>
      </w:r>
      <w:proofErr w:type="gramStart"/>
      <w:r>
        <w:t>tason  alla</w:t>
      </w:r>
      <w:proofErr w:type="gramEnd"/>
      <w:r>
        <w:t xml:space="preserve"> seuraavassa </w:t>
      </w:r>
      <w:proofErr w:type="spellStart"/>
      <w:r>
        <w:t>section</w:t>
      </w:r>
      <w:proofErr w:type="spellEnd"/>
      <w:r>
        <w:t>-elementissä ilmoitetaan otsikko.</w:t>
      </w:r>
    </w:p>
    <w:p w14:paraId="6E776303" w14:textId="77777777" w:rsidR="00000000" w:rsidRDefault="00000000"/>
    <w:p w14:paraId="751E6AE3" w14:textId="77777777" w:rsidR="00000000" w:rsidRDefault="00000000">
      <w:r>
        <w:t>Silloin kun kyseessä on perusydintieto, käytetään seuraavaa ydintietojen koodausta:</w:t>
      </w:r>
    </w:p>
    <w:p w14:paraId="2AF78FF6" w14:textId="77777777" w:rsidR="00000000" w:rsidRDefault="00000000"/>
    <w:p w14:paraId="765A8FD4" w14:textId="77777777" w:rsidR="00000000" w:rsidRDefault="00000000">
      <w:r>
        <w:t xml:space="preserve">Ydintietojen </w:t>
      </w:r>
      <w:proofErr w:type="gramStart"/>
      <w:r>
        <w:t>kenttäkoodit  1.2.246.537.6.12.999.2003</w:t>
      </w:r>
      <w:proofErr w:type="gramEnd"/>
    </w:p>
    <w:p w14:paraId="0B4CB274" w14:textId="77777777" w:rsidR="00000000" w:rsidRDefault="000000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7848"/>
      </w:tblGrid>
      <w:tr w:rsidR="00000000" w14:paraId="535948DD" w14:textId="77777777">
        <w:tblPrEx>
          <w:tblCellMar>
            <w:top w:w="0" w:type="dxa"/>
            <w:bottom w:w="0" w:type="dxa"/>
          </w:tblCellMar>
        </w:tblPrEx>
        <w:tc>
          <w:tcPr>
            <w:tcW w:w="1008" w:type="dxa"/>
            <w:shd w:val="pct20" w:color="auto" w:fill="FFFFFF"/>
          </w:tcPr>
          <w:p w14:paraId="1866B820" w14:textId="77777777" w:rsidR="00000000" w:rsidRDefault="00000000">
            <w:r>
              <w:t>Koodi</w:t>
            </w:r>
          </w:p>
        </w:tc>
        <w:tc>
          <w:tcPr>
            <w:tcW w:w="7848" w:type="dxa"/>
            <w:shd w:val="pct20" w:color="auto" w:fill="FFFFFF"/>
          </w:tcPr>
          <w:p w14:paraId="37B26F01" w14:textId="77777777" w:rsidR="00000000" w:rsidRDefault="00000000">
            <w:r>
              <w:t>Selite</w:t>
            </w:r>
          </w:p>
        </w:tc>
      </w:tr>
      <w:tr w:rsidR="00000000" w14:paraId="7CA53FA1" w14:textId="77777777">
        <w:tblPrEx>
          <w:tblCellMar>
            <w:top w:w="0" w:type="dxa"/>
            <w:bottom w:w="0" w:type="dxa"/>
          </w:tblCellMar>
        </w:tblPrEx>
        <w:tc>
          <w:tcPr>
            <w:tcW w:w="1008" w:type="dxa"/>
          </w:tcPr>
          <w:p w14:paraId="234D1569" w14:textId="77777777" w:rsidR="00000000" w:rsidRDefault="00000000">
            <w:r>
              <w:t>1</w:t>
            </w:r>
          </w:p>
        </w:tc>
        <w:tc>
          <w:tcPr>
            <w:tcW w:w="7848" w:type="dxa"/>
          </w:tcPr>
          <w:p w14:paraId="5F3B2FCA" w14:textId="77777777" w:rsidR="00000000" w:rsidRDefault="00000000">
            <w:r>
              <w:t>Lääkärin ja laitoksen tunnistaminen</w:t>
            </w:r>
          </w:p>
        </w:tc>
      </w:tr>
      <w:tr w:rsidR="00000000" w14:paraId="33FDB2E1" w14:textId="77777777">
        <w:tblPrEx>
          <w:tblCellMar>
            <w:top w:w="0" w:type="dxa"/>
            <w:bottom w:w="0" w:type="dxa"/>
          </w:tblCellMar>
        </w:tblPrEx>
        <w:tc>
          <w:tcPr>
            <w:tcW w:w="1008" w:type="dxa"/>
          </w:tcPr>
          <w:p w14:paraId="6A870F3A" w14:textId="77777777" w:rsidR="00000000" w:rsidRDefault="00000000">
            <w:r>
              <w:t>2</w:t>
            </w:r>
          </w:p>
        </w:tc>
        <w:tc>
          <w:tcPr>
            <w:tcW w:w="7848" w:type="dxa"/>
          </w:tcPr>
          <w:p w14:paraId="5A601B21" w14:textId="77777777" w:rsidR="00000000" w:rsidRDefault="00000000">
            <w:r>
              <w:t xml:space="preserve">Diagnoosi </w:t>
            </w:r>
          </w:p>
        </w:tc>
      </w:tr>
      <w:tr w:rsidR="00000000" w14:paraId="2A8372D5" w14:textId="77777777">
        <w:tblPrEx>
          <w:tblCellMar>
            <w:top w:w="0" w:type="dxa"/>
            <w:bottom w:w="0" w:type="dxa"/>
          </w:tblCellMar>
        </w:tblPrEx>
        <w:tc>
          <w:tcPr>
            <w:tcW w:w="1008" w:type="dxa"/>
          </w:tcPr>
          <w:p w14:paraId="26C43F2D" w14:textId="77777777" w:rsidR="00000000" w:rsidRDefault="00000000">
            <w:r>
              <w:t>3</w:t>
            </w:r>
          </w:p>
        </w:tc>
        <w:tc>
          <w:tcPr>
            <w:tcW w:w="7848" w:type="dxa"/>
          </w:tcPr>
          <w:p w14:paraId="51B8683B" w14:textId="77777777" w:rsidR="00000000" w:rsidRDefault="00000000">
            <w:r>
              <w:t>Toimenpide</w:t>
            </w:r>
          </w:p>
        </w:tc>
      </w:tr>
      <w:tr w:rsidR="00000000" w14:paraId="028C5889" w14:textId="77777777">
        <w:tblPrEx>
          <w:tblCellMar>
            <w:top w:w="0" w:type="dxa"/>
            <w:bottom w:w="0" w:type="dxa"/>
          </w:tblCellMar>
        </w:tblPrEx>
        <w:tc>
          <w:tcPr>
            <w:tcW w:w="1008" w:type="dxa"/>
          </w:tcPr>
          <w:p w14:paraId="0FD90F3A" w14:textId="77777777" w:rsidR="00000000" w:rsidRDefault="00000000">
            <w:r>
              <w:t>4</w:t>
            </w:r>
          </w:p>
        </w:tc>
        <w:tc>
          <w:tcPr>
            <w:tcW w:w="7848" w:type="dxa"/>
          </w:tcPr>
          <w:p w14:paraId="1529E03E" w14:textId="77777777" w:rsidR="00000000" w:rsidRDefault="00000000">
            <w:r>
              <w:t>Tutkimustulokset</w:t>
            </w:r>
          </w:p>
        </w:tc>
      </w:tr>
      <w:tr w:rsidR="00000000" w14:paraId="159849CE" w14:textId="77777777">
        <w:tblPrEx>
          <w:tblCellMar>
            <w:top w:w="0" w:type="dxa"/>
            <w:bottom w:w="0" w:type="dxa"/>
          </w:tblCellMar>
        </w:tblPrEx>
        <w:tc>
          <w:tcPr>
            <w:tcW w:w="1008" w:type="dxa"/>
          </w:tcPr>
          <w:p w14:paraId="5D2D211C" w14:textId="77777777" w:rsidR="00000000" w:rsidRDefault="00000000">
            <w:r>
              <w:t>5</w:t>
            </w:r>
          </w:p>
        </w:tc>
        <w:tc>
          <w:tcPr>
            <w:tcW w:w="7848" w:type="dxa"/>
          </w:tcPr>
          <w:p w14:paraId="275C28DC" w14:textId="77777777" w:rsidR="00000000" w:rsidRDefault="00000000">
            <w:r>
              <w:t>Hoitojakso/käynti</w:t>
            </w:r>
          </w:p>
        </w:tc>
      </w:tr>
      <w:tr w:rsidR="00000000" w14:paraId="29819939" w14:textId="77777777">
        <w:tblPrEx>
          <w:tblCellMar>
            <w:top w:w="0" w:type="dxa"/>
            <w:bottom w:w="0" w:type="dxa"/>
          </w:tblCellMar>
        </w:tblPrEx>
        <w:tc>
          <w:tcPr>
            <w:tcW w:w="1008" w:type="dxa"/>
          </w:tcPr>
          <w:p w14:paraId="0E541B10" w14:textId="77777777" w:rsidR="00000000" w:rsidRDefault="00000000">
            <w:r>
              <w:t>6</w:t>
            </w:r>
          </w:p>
        </w:tc>
        <w:tc>
          <w:tcPr>
            <w:tcW w:w="7848" w:type="dxa"/>
          </w:tcPr>
          <w:p w14:paraId="4B9EE345" w14:textId="77777777" w:rsidR="00000000" w:rsidRDefault="00000000">
            <w:r>
              <w:t>Apuvälineet</w:t>
            </w:r>
          </w:p>
        </w:tc>
      </w:tr>
      <w:tr w:rsidR="00000000" w14:paraId="2EAD5B77" w14:textId="77777777">
        <w:tblPrEx>
          <w:tblCellMar>
            <w:top w:w="0" w:type="dxa"/>
            <w:bottom w:w="0" w:type="dxa"/>
          </w:tblCellMar>
        </w:tblPrEx>
        <w:tc>
          <w:tcPr>
            <w:tcW w:w="1008" w:type="dxa"/>
          </w:tcPr>
          <w:p w14:paraId="6BDFDA4C" w14:textId="77777777" w:rsidR="00000000" w:rsidRDefault="00000000">
            <w:r>
              <w:t>7</w:t>
            </w:r>
          </w:p>
        </w:tc>
        <w:tc>
          <w:tcPr>
            <w:tcW w:w="7848" w:type="dxa"/>
          </w:tcPr>
          <w:p w14:paraId="05C69777" w14:textId="77777777" w:rsidR="00000000" w:rsidRDefault="00000000">
            <w:r>
              <w:t>Veriryhmä</w:t>
            </w:r>
          </w:p>
        </w:tc>
      </w:tr>
      <w:tr w:rsidR="00000000" w14:paraId="74DA1FD4" w14:textId="77777777">
        <w:tblPrEx>
          <w:tblCellMar>
            <w:top w:w="0" w:type="dxa"/>
            <w:bottom w:w="0" w:type="dxa"/>
          </w:tblCellMar>
        </w:tblPrEx>
        <w:tc>
          <w:tcPr>
            <w:tcW w:w="1008" w:type="dxa"/>
          </w:tcPr>
          <w:p w14:paraId="4B9AB6A7" w14:textId="77777777" w:rsidR="00000000" w:rsidRDefault="00000000">
            <w:r>
              <w:t>8</w:t>
            </w:r>
          </w:p>
        </w:tc>
        <w:tc>
          <w:tcPr>
            <w:tcW w:w="7848" w:type="dxa"/>
          </w:tcPr>
          <w:p w14:paraId="095DF705" w14:textId="77777777" w:rsidR="00000000" w:rsidRDefault="00000000">
            <w:r>
              <w:t>Toimintakyky</w:t>
            </w:r>
          </w:p>
        </w:tc>
      </w:tr>
      <w:tr w:rsidR="00000000" w14:paraId="41E623E0" w14:textId="77777777">
        <w:tblPrEx>
          <w:tblCellMar>
            <w:top w:w="0" w:type="dxa"/>
            <w:bottom w:w="0" w:type="dxa"/>
          </w:tblCellMar>
        </w:tblPrEx>
        <w:tc>
          <w:tcPr>
            <w:tcW w:w="1008" w:type="dxa"/>
          </w:tcPr>
          <w:p w14:paraId="6F03FDE0" w14:textId="77777777" w:rsidR="00000000" w:rsidRDefault="00000000">
            <w:r>
              <w:t>9</w:t>
            </w:r>
          </w:p>
        </w:tc>
        <w:tc>
          <w:tcPr>
            <w:tcW w:w="7848" w:type="dxa"/>
          </w:tcPr>
          <w:p w14:paraId="072F6FF1" w14:textId="77777777" w:rsidR="00000000" w:rsidRDefault="00000000">
            <w:r>
              <w:t>Todistukset ja lausunnot</w:t>
            </w:r>
          </w:p>
        </w:tc>
      </w:tr>
      <w:tr w:rsidR="00000000" w14:paraId="6AFDC754" w14:textId="77777777">
        <w:tblPrEx>
          <w:tblCellMar>
            <w:top w:w="0" w:type="dxa"/>
            <w:bottom w:w="0" w:type="dxa"/>
          </w:tblCellMar>
        </w:tblPrEx>
        <w:tc>
          <w:tcPr>
            <w:tcW w:w="1008" w:type="dxa"/>
          </w:tcPr>
          <w:p w14:paraId="34FB3279" w14:textId="77777777" w:rsidR="00000000" w:rsidRDefault="00000000">
            <w:r>
              <w:t>10</w:t>
            </w:r>
          </w:p>
        </w:tc>
        <w:tc>
          <w:tcPr>
            <w:tcW w:w="7848" w:type="dxa"/>
          </w:tcPr>
          <w:p w14:paraId="23CC2D97" w14:textId="77777777" w:rsidR="00000000" w:rsidRDefault="00000000">
            <w:r>
              <w:t>Jonoon asettaminen</w:t>
            </w:r>
          </w:p>
        </w:tc>
      </w:tr>
      <w:tr w:rsidR="00000000" w14:paraId="6E0E9C7D" w14:textId="77777777">
        <w:tblPrEx>
          <w:tblCellMar>
            <w:top w:w="0" w:type="dxa"/>
            <w:bottom w:w="0" w:type="dxa"/>
          </w:tblCellMar>
        </w:tblPrEx>
        <w:tc>
          <w:tcPr>
            <w:tcW w:w="1008" w:type="dxa"/>
          </w:tcPr>
          <w:p w14:paraId="24D4DAAD" w14:textId="77777777" w:rsidR="00000000" w:rsidRDefault="00000000">
            <w:r>
              <w:t>11</w:t>
            </w:r>
          </w:p>
        </w:tc>
        <w:tc>
          <w:tcPr>
            <w:tcW w:w="7848" w:type="dxa"/>
          </w:tcPr>
          <w:p w14:paraId="14D5EDC0" w14:textId="77777777" w:rsidR="00000000" w:rsidRDefault="00000000">
            <w:r>
              <w:t>Jatkohoito</w:t>
            </w:r>
          </w:p>
        </w:tc>
      </w:tr>
      <w:tr w:rsidR="00000000" w14:paraId="605B3262" w14:textId="77777777">
        <w:tblPrEx>
          <w:tblCellMar>
            <w:top w:w="0" w:type="dxa"/>
            <w:bottom w:w="0" w:type="dxa"/>
          </w:tblCellMar>
        </w:tblPrEx>
        <w:tc>
          <w:tcPr>
            <w:tcW w:w="1008" w:type="dxa"/>
          </w:tcPr>
          <w:p w14:paraId="41965B06" w14:textId="77777777" w:rsidR="00000000" w:rsidRDefault="00000000">
            <w:r>
              <w:t>12</w:t>
            </w:r>
          </w:p>
        </w:tc>
        <w:tc>
          <w:tcPr>
            <w:tcW w:w="7848" w:type="dxa"/>
          </w:tcPr>
          <w:p w14:paraId="402ED982" w14:textId="77777777" w:rsidR="00000000" w:rsidRDefault="00000000">
            <w:ins w:id="55" w:author="Timo Tarhonen" w:date="2006-12-20T21:41:00Z">
              <w:r>
                <w:t>Palvelutapahtuman/palvelukokonaisuuden</w:t>
              </w:r>
            </w:ins>
            <w:del w:id="56" w:author="Timo Tarhonen" w:date="2006-12-20T21:41:00Z">
              <w:r>
                <w:delText>Hoitoketjun</w:delText>
              </w:r>
            </w:del>
            <w:r>
              <w:t xml:space="preserve"> perustiedot</w:t>
            </w:r>
          </w:p>
        </w:tc>
      </w:tr>
      <w:tr w:rsidR="00000000" w14:paraId="56EC1C70" w14:textId="77777777">
        <w:tblPrEx>
          <w:tblCellMar>
            <w:top w:w="0" w:type="dxa"/>
            <w:bottom w:w="0" w:type="dxa"/>
          </w:tblCellMar>
        </w:tblPrEx>
        <w:tc>
          <w:tcPr>
            <w:tcW w:w="1008" w:type="dxa"/>
          </w:tcPr>
          <w:p w14:paraId="25A8B17F" w14:textId="77777777" w:rsidR="00000000" w:rsidRDefault="00000000">
            <w:r>
              <w:t>13</w:t>
            </w:r>
          </w:p>
        </w:tc>
        <w:tc>
          <w:tcPr>
            <w:tcW w:w="7848" w:type="dxa"/>
          </w:tcPr>
          <w:p w14:paraId="53AE0B16" w14:textId="77777777" w:rsidR="00000000" w:rsidRDefault="00000000">
            <w:r>
              <w:t>Riskitieto</w:t>
            </w:r>
          </w:p>
        </w:tc>
      </w:tr>
      <w:tr w:rsidR="00000000" w14:paraId="6BBC450C" w14:textId="77777777">
        <w:tblPrEx>
          <w:tblCellMar>
            <w:top w:w="0" w:type="dxa"/>
            <w:bottom w:w="0" w:type="dxa"/>
          </w:tblCellMar>
        </w:tblPrEx>
        <w:tc>
          <w:tcPr>
            <w:tcW w:w="1008" w:type="dxa"/>
          </w:tcPr>
          <w:p w14:paraId="3B0BDF89" w14:textId="77777777" w:rsidR="00000000" w:rsidRDefault="00000000"/>
        </w:tc>
        <w:tc>
          <w:tcPr>
            <w:tcW w:w="7848" w:type="dxa"/>
          </w:tcPr>
          <w:p w14:paraId="518B655B" w14:textId="77777777" w:rsidR="00000000" w:rsidRDefault="00000000"/>
        </w:tc>
      </w:tr>
    </w:tbl>
    <w:p w14:paraId="30B1DA44" w14:textId="77777777" w:rsidR="00000000" w:rsidRDefault="00000000"/>
    <w:p w14:paraId="320F34C0" w14:textId="77777777" w:rsidR="00000000" w:rsidRDefault="00000000"/>
    <w:p w14:paraId="0C677F9F" w14:textId="77777777" w:rsidR="00000000" w:rsidRDefault="00000000"/>
    <w:p w14:paraId="7997B061" w14:textId="77777777" w:rsidR="00000000" w:rsidRDefault="00000000">
      <w:r>
        <w:t xml:space="preserve">Esim. toimenpiteen tapauksessa </w:t>
      </w:r>
      <w:proofErr w:type="spellStart"/>
      <w:r>
        <w:t>section</w:t>
      </w:r>
      <w:proofErr w:type="spellEnd"/>
      <w:r>
        <w:t xml:space="preserve"> </w:t>
      </w:r>
      <w:proofErr w:type="spellStart"/>
      <w:r>
        <w:t>code</w:t>
      </w:r>
      <w:proofErr w:type="spellEnd"/>
      <w:r>
        <w:t xml:space="preserve"> </w:t>
      </w:r>
      <w:proofErr w:type="gramStart"/>
      <w:r>
        <w:t>on  3</w:t>
      </w:r>
      <w:proofErr w:type="gramEnd"/>
      <w:r>
        <w:t xml:space="preserve"> (codeSystem="1.2.246.537.6.12.999.2003”)</w:t>
      </w:r>
    </w:p>
    <w:p w14:paraId="4B566D3A" w14:textId="77777777" w:rsidR="00000000" w:rsidRDefault="00000000"/>
    <w:p w14:paraId="4DA92ACD" w14:textId="77777777" w:rsidR="00000000" w:rsidRDefault="00000000">
      <w:r>
        <w:t>...</w:t>
      </w:r>
    </w:p>
    <w:p w14:paraId="6DDBE76A" w14:textId="77777777" w:rsidR="00000000" w:rsidRDefault="00000000">
      <w:r>
        <w:t>&lt;</w:t>
      </w:r>
      <w:proofErr w:type="spellStart"/>
      <w:r>
        <w:t>component</w:t>
      </w:r>
      <w:proofErr w:type="spellEnd"/>
      <w:r>
        <w:t>&gt;</w:t>
      </w:r>
    </w:p>
    <w:p w14:paraId="2849D1C2" w14:textId="77777777" w:rsidR="00000000" w:rsidRDefault="00000000">
      <w:r>
        <w:tab/>
        <w:t>&lt;</w:t>
      </w:r>
      <w:proofErr w:type="spellStart"/>
      <w:r>
        <w:t>section</w:t>
      </w:r>
      <w:proofErr w:type="spellEnd"/>
      <w:r>
        <w:t>&gt;</w:t>
      </w:r>
    </w:p>
    <w:p w14:paraId="3300C9E2" w14:textId="77777777" w:rsidR="00000000" w:rsidRDefault="00000000">
      <w:r>
        <w:tab/>
      </w:r>
      <w:r>
        <w:tab/>
        <w:t>&lt;id /&gt;</w:t>
      </w:r>
    </w:p>
    <w:p w14:paraId="404DA4BD" w14:textId="77777777" w:rsidR="00000000" w:rsidRDefault="00000000">
      <w:pPr>
        <w:ind w:left="720" w:firstLine="720"/>
      </w:pPr>
      <w:r>
        <w:t>&lt;</w:t>
      </w:r>
      <w:proofErr w:type="spellStart"/>
      <w:r>
        <w:t>code</w:t>
      </w:r>
      <w:proofErr w:type="spellEnd"/>
      <w:r>
        <w:t xml:space="preserve"> code="3"</w:t>
      </w:r>
    </w:p>
    <w:p w14:paraId="7DB5C4FE" w14:textId="77777777" w:rsidR="00000000" w:rsidRDefault="00000000">
      <w:pPr>
        <w:ind w:left="720" w:firstLine="720"/>
      </w:pPr>
      <w:r>
        <w:t>codeSystem="1.2.246.537.6.12.999.2003"</w:t>
      </w:r>
    </w:p>
    <w:p w14:paraId="4153386A" w14:textId="77777777" w:rsidR="00000000" w:rsidRDefault="00000000">
      <w:pPr>
        <w:ind w:left="720" w:firstLine="720"/>
      </w:pPr>
      <w:proofErr w:type="spellStart"/>
      <w:r>
        <w:t>displayName</w:t>
      </w:r>
      <w:proofErr w:type="spellEnd"/>
      <w:r>
        <w:t>="Toimenpide"/&gt;</w:t>
      </w:r>
    </w:p>
    <w:p w14:paraId="30A802F7" w14:textId="77777777" w:rsidR="00000000" w:rsidRDefault="00000000">
      <w:pPr>
        <w:ind w:left="720" w:firstLine="720"/>
      </w:pPr>
      <w:r>
        <w:t>&lt;</w:t>
      </w:r>
      <w:proofErr w:type="spellStart"/>
      <w:r>
        <w:t>text</w:t>
      </w:r>
      <w:proofErr w:type="spellEnd"/>
      <w:r>
        <w:t>&gt;</w:t>
      </w:r>
    </w:p>
    <w:p w14:paraId="38868A02" w14:textId="77777777" w:rsidR="00000000" w:rsidRDefault="00000000">
      <w:pPr>
        <w:ind w:left="720" w:firstLine="720"/>
      </w:pPr>
      <w:proofErr w:type="gramStart"/>
      <w:r>
        <w:t>&lt;!---</w:t>
      </w:r>
      <w:proofErr w:type="gramEnd"/>
      <w:r>
        <w:t xml:space="preserve"> Toimenpiteeseen liittyvät </w:t>
      </w:r>
      <w:proofErr w:type="gramStart"/>
      <w:r>
        <w:t>tekstit  --</w:t>
      </w:r>
      <w:proofErr w:type="gramEnd"/>
      <w:r>
        <w:t>&gt;</w:t>
      </w:r>
    </w:p>
    <w:p w14:paraId="1C69451F" w14:textId="77777777" w:rsidR="00000000" w:rsidRDefault="00000000">
      <w:pPr>
        <w:ind w:left="720" w:firstLine="720"/>
      </w:pPr>
      <w:r>
        <w:t>&lt;/</w:t>
      </w:r>
      <w:proofErr w:type="spellStart"/>
      <w:r>
        <w:t>text</w:t>
      </w:r>
      <w:proofErr w:type="spellEnd"/>
      <w:r>
        <w:t>&gt;</w:t>
      </w:r>
    </w:p>
    <w:p w14:paraId="0D8D7A4D" w14:textId="77777777" w:rsidR="00000000" w:rsidRDefault="00000000">
      <w:pPr>
        <w:ind w:left="720" w:firstLine="720"/>
      </w:pPr>
      <w:r>
        <w:t>&lt;</w:t>
      </w:r>
      <w:proofErr w:type="spellStart"/>
      <w:r>
        <w:t>entry</w:t>
      </w:r>
      <w:proofErr w:type="spellEnd"/>
      <w:r>
        <w:t>&gt;</w:t>
      </w:r>
    </w:p>
    <w:p w14:paraId="07998CC1" w14:textId="77777777" w:rsidR="00000000" w:rsidRDefault="00000000">
      <w:pPr>
        <w:ind w:left="720" w:firstLine="720"/>
      </w:pPr>
      <w:proofErr w:type="gramStart"/>
      <w:r>
        <w:t>&lt;!---</w:t>
      </w:r>
      <w:proofErr w:type="gramEnd"/>
      <w:r>
        <w:t xml:space="preserve"> Toimenpide rakenteisessa muodossa ydintietomäärityksen </w:t>
      </w:r>
      <w:proofErr w:type="gramStart"/>
      <w:r>
        <w:t>mukaisesti  --</w:t>
      </w:r>
      <w:proofErr w:type="gramEnd"/>
      <w:r>
        <w:t>&gt;</w:t>
      </w:r>
    </w:p>
    <w:p w14:paraId="28B9851B" w14:textId="77777777" w:rsidR="00000000" w:rsidRDefault="00000000">
      <w:pPr>
        <w:ind w:left="720" w:firstLine="720"/>
      </w:pPr>
      <w:r>
        <w:t>&lt;/</w:t>
      </w:r>
      <w:proofErr w:type="spellStart"/>
      <w:r>
        <w:t>entry</w:t>
      </w:r>
      <w:proofErr w:type="spellEnd"/>
      <w:r>
        <w:t>&gt;</w:t>
      </w:r>
    </w:p>
    <w:p w14:paraId="7034311A" w14:textId="77777777" w:rsidR="00000000" w:rsidRDefault="00000000"/>
    <w:p w14:paraId="1D4C998D" w14:textId="77777777" w:rsidR="00000000" w:rsidRDefault="00000000"/>
    <w:p w14:paraId="1EAB674E" w14:textId="77777777" w:rsidR="00000000" w:rsidRDefault="00000000">
      <w:bookmarkStart w:id="57" w:name="_Toc86736077"/>
      <w:bookmarkStart w:id="58" w:name="_Toc86736655"/>
      <w:bookmarkStart w:id="59" w:name="_Toc86737000"/>
      <w:bookmarkStart w:id="60" w:name="_Toc86737861"/>
      <w:bookmarkStart w:id="61" w:name="_Toc86738172"/>
      <w:bookmarkStart w:id="62" w:name="_Toc86738482"/>
      <w:bookmarkStart w:id="63" w:name="_Toc86738792"/>
      <w:bookmarkStart w:id="64" w:name="_Toc87016810"/>
      <w:bookmarkStart w:id="65" w:name="_Toc86736078"/>
      <w:bookmarkStart w:id="66" w:name="_Toc86736656"/>
      <w:bookmarkStart w:id="67" w:name="_Toc86737001"/>
      <w:bookmarkStart w:id="68" w:name="_Toc86737862"/>
      <w:bookmarkStart w:id="69" w:name="_Toc86738173"/>
      <w:bookmarkStart w:id="70" w:name="_Toc86738483"/>
      <w:bookmarkStart w:id="71" w:name="_Toc86738793"/>
      <w:bookmarkStart w:id="72" w:name="_Toc87016811"/>
      <w:bookmarkStart w:id="73" w:name="_Toc86736079"/>
      <w:bookmarkStart w:id="74" w:name="_Toc86736657"/>
      <w:bookmarkStart w:id="75" w:name="_Toc86737002"/>
      <w:bookmarkStart w:id="76" w:name="_Toc86737863"/>
      <w:bookmarkStart w:id="77" w:name="_Toc86738174"/>
      <w:bookmarkStart w:id="78" w:name="_Toc86738484"/>
      <w:bookmarkStart w:id="79" w:name="_Toc86738794"/>
      <w:bookmarkStart w:id="80" w:name="_Toc87016812"/>
      <w:bookmarkStart w:id="81" w:name="_Toc86736080"/>
      <w:bookmarkStart w:id="82" w:name="_Toc86736658"/>
      <w:bookmarkStart w:id="83" w:name="_Toc86737003"/>
      <w:bookmarkStart w:id="84" w:name="_Toc86737864"/>
      <w:bookmarkStart w:id="85" w:name="_Toc86738175"/>
      <w:bookmarkStart w:id="86" w:name="_Toc86738485"/>
      <w:bookmarkStart w:id="87" w:name="_Toc86738795"/>
      <w:bookmarkStart w:id="88" w:name="_Toc87016813"/>
      <w:bookmarkStart w:id="89" w:name="_Toc86736082"/>
      <w:bookmarkStart w:id="90" w:name="_Toc86736660"/>
      <w:bookmarkStart w:id="91" w:name="_Toc86737005"/>
      <w:bookmarkStart w:id="92" w:name="_Toc86737866"/>
      <w:bookmarkStart w:id="93" w:name="_Toc86738177"/>
      <w:bookmarkStart w:id="94" w:name="_Toc86738487"/>
      <w:bookmarkStart w:id="95" w:name="_Toc86738797"/>
      <w:bookmarkStart w:id="96" w:name="_Toc87016815"/>
      <w:bookmarkStart w:id="97" w:name="_Toc86736084"/>
      <w:bookmarkStart w:id="98" w:name="_Toc86736662"/>
      <w:bookmarkStart w:id="99" w:name="_Toc86737007"/>
      <w:bookmarkStart w:id="100" w:name="_Toc86737868"/>
      <w:bookmarkStart w:id="101" w:name="_Toc86738179"/>
      <w:bookmarkStart w:id="102" w:name="_Toc86738489"/>
      <w:bookmarkStart w:id="103" w:name="_Toc86738799"/>
      <w:bookmarkStart w:id="104" w:name="_Toc87016817"/>
      <w:bookmarkStart w:id="105" w:name="_Toc86736087"/>
      <w:bookmarkStart w:id="106" w:name="_Toc86736665"/>
      <w:bookmarkStart w:id="107" w:name="_Toc86737010"/>
      <w:bookmarkStart w:id="108" w:name="_Toc86737871"/>
      <w:bookmarkStart w:id="109" w:name="_Toc86738182"/>
      <w:bookmarkStart w:id="110" w:name="_Toc86738492"/>
      <w:bookmarkStart w:id="111" w:name="_Toc86738802"/>
      <w:bookmarkStart w:id="112" w:name="_Toc87016820"/>
      <w:bookmarkStart w:id="113" w:name="_Toc86736089"/>
      <w:bookmarkStart w:id="114" w:name="_Toc86736667"/>
      <w:bookmarkStart w:id="115" w:name="_Toc86737012"/>
      <w:bookmarkStart w:id="116" w:name="_Toc86737873"/>
      <w:bookmarkStart w:id="117" w:name="_Toc86738184"/>
      <w:bookmarkStart w:id="118" w:name="_Toc86738494"/>
      <w:bookmarkStart w:id="119" w:name="_Toc86738804"/>
      <w:bookmarkStart w:id="120" w:name="_Toc87016822"/>
      <w:bookmarkStart w:id="121" w:name="_Toc86736091"/>
      <w:bookmarkStart w:id="122" w:name="_Toc86736669"/>
      <w:bookmarkStart w:id="123" w:name="_Toc86737014"/>
      <w:bookmarkStart w:id="124" w:name="_Toc86737875"/>
      <w:bookmarkStart w:id="125" w:name="_Toc86738186"/>
      <w:bookmarkStart w:id="126" w:name="_Toc86738496"/>
      <w:bookmarkStart w:id="127" w:name="_Toc86738806"/>
      <w:bookmarkStart w:id="128" w:name="_Toc87016824"/>
      <w:bookmarkStart w:id="129" w:name="_Toc86736093"/>
      <w:bookmarkStart w:id="130" w:name="_Toc86736671"/>
      <w:bookmarkStart w:id="131" w:name="_Toc86737016"/>
      <w:bookmarkStart w:id="132" w:name="_Toc86737877"/>
      <w:bookmarkStart w:id="133" w:name="_Toc86738188"/>
      <w:bookmarkStart w:id="134" w:name="_Toc86738498"/>
      <w:bookmarkStart w:id="135" w:name="_Toc86738808"/>
      <w:bookmarkStart w:id="136" w:name="_Toc87016826"/>
      <w:bookmarkStart w:id="137" w:name="_Toc86736095"/>
      <w:bookmarkStart w:id="138" w:name="_Toc86736673"/>
      <w:bookmarkStart w:id="139" w:name="_Toc86737018"/>
      <w:bookmarkStart w:id="140" w:name="_Toc86737879"/>
      <w:bookmarkStart w:id="141" w:name="_Toc86738190"/>
      <w:bookmarkStart w:id="142" w:name="_Toc86738500"/>
      <w:bookmarkStart w:id="143" w:name="_Toc86738810"/>
      <w:bookmarkStart w:id="144" w:name="_Toc87016828"/>
      <w:bookmarkStart w:id="145" w:name="_Toc86736097"/>
      <w:bookmarkStart w:id="146" w:name="_Toc86736675"/>
      <w:bookmarkStart w:id="147" w:name="_Toc86737020"/>
      <w:bookmarkStart w:id="148" w:name="_Toc86737881"/>
      <w:bookmarkStart w:id="149" w:name="_Toc86738192"/>
      <w:bookmarkStart w:id="150" w:name="_Toc86738502"/>
      <w:bookmarkStart w:id="151" w:name="_Toc86738812"/>
      <w:bookmarkStart w:id="152" w:name="_Toc87016830"/>
      <w:bookmarkStart w:id="153" w:name="_Toc86736106"/>
      <w:bookmarkStart w:id="154" w:name="_Toc86736684"/>
      <w:bookmarkStart w:id="155" w:name="_Toc86737029"/>
      <w:bookmarkStart w:id="156" w:name="_Toc86737890"/>
      <w:bookmarkStart w:id="157" w:name="_Toc86738201"/>
      <w:bookmarkStart w:id="158" w:name="_Toc86738511"/>
      <w:bookmarkStart w:id="159" w:name="_Toc86738821"/>
      <w:bookmarkStart w:id="160" w:name="_Toc87016839"/>
      <w:bookmarkStart w:id="161" w:name="_Toc86736109"/>
      <w:bookmarkStart w:id="162" w:name="_Toc86736687"/>
      <w:bookmarkStart w:id="163" w:name="_Toc86737032"/>
      <w:bookmarkStart w:id="164" w:name="_Toc86737893"/>
      <w:bookmarkStart w:id="165" w:name="_Toc86738204"/>
      <w:bookmarkStart w:id="166" w:name="_Toc86738514"/>
      <w:bookmarkStart w:id="167" w:name="_Toc86738824"/>
      <w:bookmarkStart w:id="168" w:name="_Toc87016842"/>
      <w:bookmarkStart w:id="169" w:name="_Toc86736118"/>
      <w:bookmarkStart w:id="170" w:name="_Toc86736696"/>
      <w:bookmarkStart w:id="171" w:name="_Toc86737041"/>
      <w:bookmarkStart w:id="172" w:name="_Toc86737902"/>
      <w:bookmarkStart w:id="173" w:name="_Toc86738213"/>
      <w:bookmarkStart w:id="174" w:name="_Toc86738523"/>
      <w:bookmarkStart w:id="175" w:name="_Toc86738833"/>
      <w:bookmarkStart w:id="176" w:name="_Toc87016851"/>
      <w:bookmarkStart w:id="177" w:name="_Toc86736119"/>
      <w:bookmarkStart w:id="178" w:name="_Toc86736697"/>
      <w:bookmarkStart w:id="179" w:name="_Toc86737042"/>
      <w:bookmarkStart w:id="180" w:name="_Toc86737903"/>
      <w:bookmarkStart w:id="181" w:name="_Toc86738214"/>
      <w:bookmarkStart w:id="182" w:name="_Toc86738524"/>
      <w:bookmarkStart w:id="183" w:name="_Toc86738834"/>
      <w:bookmarkStart w:id="184" w:name="_Toc87016852"/>
      <w:bookmarkStart w:id="185" w:name="_Toc86736120"/>
      <w:bookmarkStart w:id="186" w:name="_Toc86736698"/>
      <w:bookmarkStart w:id="187" w:name="_Toc86737043"/>
      <w:bookmarkStart w:id="188" w:name="_Toc86737904"/>
      <w:bookmarkStart w:id="189" w:name="_Toc86738215"/>
      <w:bookmarkStart w:id="190" w:name="_Toc86738525"/>
      <w:bookmarkStart w:id="191" w:name="_Toc86738835"/>
      <w:bookmarkStart w:id="192" w:name="_Toc87016853"/>
      <w:bookmarkStart w:id="193" w:name="_Toc86736123"/>
      <w:bookmarkStart w:id="194" w:name="_Toc86736701"/>
      <w:bookmarkStart w:id="195" w:name="_Toc86737046"/>
      <w:bookmarkStart w:id="196" w:name="_Toc86737907"/>
      <w:bookmarkStart w:id="197" w:name="_Toc86738218"/>
      <w:bookmarkStart w:id="198" w:name="_Toc86738528"/>
      <w:bookmarkStart w:id="199" w:name="_Toc86738838"/>
      <w:bookmarkStart w:id="200" w:name="_Toc87016856"/>
      <w:bookmarkStart w:id="201" w:name="_Toc86736125"/>
      <w:bookmarkStart w:id="202" w:name="_Toc86736703"/>
      <w:bookmarkStart w:id="203" w:name="_Toc86737048"/>
      <w:bookmarkStart w:id="204" w:name="_Toc86737909"/>
      <w:bookmarkStart w:id="205" w:name="_Toc86738220"/>
      <w:bookmarkStart w:id="206" w:name="_Toc86738530"/>
      <w:bookmarkStart w:id="207" w:name="_Toc86738840"/>
      <w:bookmarkStart w:id="208" w:name="_Toc87016858"/>
      <w:bookmarkStart w:id="209" w:name="_Toc86736126"/>
      <w:bookmarkStart w:id="210" w:name="_Toc86736704"/>
      <w:bookmarkStart w:id="211" w:name="_Toc86737049"/>
      <w:bookmarkStart w:id="212" w:name="_Toc86737910"/>
      <w:bookmarkStart w:id="213" w:name="_Toc86738221"/>
      <w:bookmarkStart w:id="214" w:name="_Toc86738531"/>
      <w:bookmarkStart w:id="215" w:name="_Toc86738841"/>
      <w:bookmarkStart w:id="216" w:name="_Toc87016859"/>
      <w:bookmarkStart w:id="217" w:name="_Toc86736134"/>
      <w:bookmarkStart w:id="218" w:name="_Toc86736712"/>
      <w:bookmarkStart w:id="219" w:name="_Toc86737057"/>
      <w:bookmarkStart w:id="220" w:name="_Toc86737918"/>
      <w:bookmarkStart w:id="221" w:name="_Toc86738229"/>
      <w:bookmarkStart w:id="222" w:name="_Toc86738539"/>
      <w:bookmarkStart w:id="223" w:name="_Toc86738849"/>
      <w:bookmarkStart w:id="224" w:name="_Toc87016867"/>
      <w:bookmarkStart w:id="225" w:name="_Toc86736135"/>
      <w:bookmarkStart w:id="226" w:name="_Toc86736713"/>
      <w:bookmarkStart w:id="227" w:name="_Toc86737058"/>
      <w:bookmarkStart w:id="228" w:name="_Toc86737919"/>
      <w:bookmarkStart w:id="229" w:name="_Toc86738230"/>
      <w:bookmarkStart w:id="230" w:name="_Toc86738540"/>
      <w:bookmarkStart w:id="231" w:name="_Toc86738850"/>
      <w:bookmarkStart w:id="232" w:name="_Toc87016868"/>
      <w:bookmarkStart w:id="233" w:name="_Toc86736144"/>
      <w:bookmarkStart w:id="234" w:name="_Toc86736722"/>
      <w:bookmarkStart w:id="235" w:name="_Toc86737067"/>
      <w:bookmarkStart w:id="236" w:name="_Toc86737928"/>
      <w:bookmarkStart w:id="237" w:name="_Toc86738239"/>
      <w:bookmarkStart w:id="238" w:name="_Toc86738549"/>
      <w:bookmarkStart w:id="239" w:name="_Toc86738859"/>
      <w:bookmarkStart w:id="240" w:name="_Toc87016877"/>
      <w:bookmarkStart w:id="241" w:name="_Toc86736147"/>
      <w:bookmarkStart w:id="242" w:name="_Toc86736725"/>
      <w:bookmarkStart w:id="243" w:name="_Toc86737070"/>
      <w:bookmarkStart w:id="244" w:name="_Toc86737931"/>
      <w:bookmarkStart w:id="245" w:name="_Toc86738242"/>
      <w:bookmarkStart w:id="246" w:name="_Toc86738552"/>
      <w:bookmarkStart w:id="247" w:name="_Toc86738862"/>
      <w:bookmarkStart w:id="248" w:name="_Toc87016880"/>
      <w:bookmarkStart w:id="249" w:name="_Toc86736150"/>
      <w:bookmarkStart w:id="250" w:name="_Toc86736728"/>
      <w:bookmarkStart w:id="251" w:name="_Toc86737073"/>
      <w:bookmarkStart w:id="252" w:name="_Toc86737934"/>
      <w:bookmarkStart w:id="253" w:name="_Toc86738245"/>
      <w:bookmarkStart w:id="254" w:name="_Toc86738555"/>
      <w:bookmarkStart w:id="255" w:name="_Toc86738865"/>
      <w:bookmarkStart w:id="256" w:name="_Toc87016883"/>
      <w:bookmarkStart w:id="257" w:name="_Toc86736157"/>
      <w:bookmarkStart w:id="258" w:name="_Toc86736735"/>
      <w:bookmarkStart w:id="259" w:name="_Toc86737080"/>
      <w:bookmarkStart w:id="260" w:name="_Toc86737941"/>
      <w:bookmarkStart w:id="261" w:name="_Toc86738252"/>
      <w:bookmarkStart w:id="262" w:name="_Toc86738562"/>
      <w:bookmarkStart w:id="263" w:name="_Toc86738872"/>
      <w:bookmarkStart w:id="264" w:name="_Toc87016890"/>
      <w:bookmarkStart w:id="265" w:name="_Toc86736158"/>
      <w:bookmarkStart w:id="266" w:name="_Toc86736736"/>
      <w:bookmarkStart w:id="267" w:name="_Toc86737081"/>
      <w:bookmarkStart w:id="268" w:name="_Toc86737942"/>
      <w:bookmarkStart w:id="269" w:name="_Toc86738253"/>
      <w:bookmarkStart w:id="270" w:name="_Toc86738563"/>
      <w:bookmarkStart w:id="271" w:name="_Toc86738873"/>
      <w:bookmarkStart w:id="272" w:name="_Toc87016891"/>
      <w:bookmarkStart w:id="273" w:name="_Toc86736160"/>
      <w:bookmarkStart w:id="274" w:name="_Toc86736738"/>
      <w:bookmarkStart w:id="275" w:name="_Toc86737083"/>
      <w:bookmarkStart w:id="276" w:name="_Toc86737944"/>
      <w:bookmarkStart w:id="277" w:name="_Toc86738255"/>
      <w:bookmarkStart w:id="278" w:name="_Toc86738565"/>
      <w:bookmarkStart w:id="279" w:name="_Toc86738875"/>
      <w:bookmarkStart w:id="280" w:name="_Toc87016893"/>
      <w:bookmarkStart w:id="281" w:name="_Toc86736162"/>
      <w:bookmarkStart w:id="282" w:name="_Toc86736740"/>
      <w:bookmarkStart w:id="283" w:name="_Toc86737085"/>
      <w:bookmarkStart w:id="284" w:name="_Toc86737946"/>
      <w:bookmarkStart w:id="285" w:name="_Toc86738257"/>
      <w:bookmarkStart w:id="286" w:name="_Toc86738567"/>
      <w:bookmarkStart w:id="287" w:name="_Toc86738877"/>
      <w:bookmarkStart w:id="288" w:name="_Toc87016895"/>
      <w:bookmarkStart w:id="289" w:name="_Toc86736163"/>
      <w:bookmarkStart w:id="290" w:name="_Toc86736741"/>
      <w:bookmarkStart w:id="291" w:name="_Toc86737086"/>
      <w:bookmarkStart w:id="292" w:name="_Toc86737947"/>
      <w:bookmarkStart w:id="293" w:name="_Toc86738258"/>
      <w:bookmarkStart w:id="294" w:name="_Toc86738568"/>
      <w:bookmarkStart w:id="295" w:name="_Toc86738878"/>
      <w:bookmarkStart w:id="296" w:name="_Toc87016896"/>
      <w:bookmarkStart w:id="297" w:name="_Toc86736164"/>
      <w:bookmarkStart w:id="298" w:name="_Toc86736742"/>
      <w:bookmarkStart w:id="299" w:name="_Toc86737087"/>
      <w:bookmarkStart w:id="300" w:name="_Toc86737948"/>
      <w:bookmarkStart w:id="301" w:name="_Toc86738259"/>
      <w:bookmarkStart w:id="302" w:name="_Toc86738569"/>
      <w:bookmarkStart w:id="303" w:name="_Toc86738879"/>
      <w:bookmarkStart w:id="304" w:name="_Toc87016897"/>
      <w:bookmarkStart w:id="305" w:name="_Toc86736167"/>
      <w:bookmarkStart w:id="306" w:name="_Toc86736745"/>
      <w:bookmarkStart w:id="307" w:name="_Toc86737090"/>
      <w:bookmarkStart w:id="308" w:name="_Toc86737951"/>
      <w:bookmarkStart w:id="309" w:name="_Toc86738262"/>
      <w:bookmarkStart w:id="310" w:name="_Toc86738572"/>
      <w:bookmarkStart w:id="311" w:name="_Toc86738882"/>
      <w:bookmarkStart w:id="312" w:name="_Toc87016900"/>
      <w:bookmarkStart w:id="313" w:name="_Toc86736168"/>
      <w:bookmarkStart w:id="314" w:name="_Toc86736746"/>
      <w:bookmarkStart w:id="315" w:name="_Toc86737091"/>
      <w:bookmarkStart w:id="316" w:name="_Toc86737952"/>
      <w:bookmarkStart w:id="317" w:name="_Toc86738263"/>
      <w:bookmarkStart w:id="318" w:name="_Toc86738573"/>
      <w:bookmarkStart w:id="319" w:name="_Toc86738883"/>
      <w:bookmarkStart w:id="320" w:name="_Toc87016901"/>
      <w:bookmarkStart w:id="321" w:name="_Toc86736170"/>
      <w:bookmarkStart w:id="322" w:name="_Toc86736748"/>
      <w:bookmarkStart w:id="323" w:name="_Toc86737093"/>
      <w:bookmarkStart w:id="324" w:name="_Toc86737954"/>
      <w:bookmarkStart w:id="325" w:name="_Toc86738265"/>
      <w:bookmarkStart w:id="326" w:name="_Toc86738575"/>
      <w:bookmarkStart w:id="327" w:name="_Toc86738885"/>
      <w:bookmarkStart w:id="328" w:name="_Toc87016903"/>
      <w:bookmarkStart w:id="329" w:name="_Toc86736171"/>
      <w:bookmarkStart w:id="330" w:name="_Toc86736749"/>
      <w:bookmarkStart w:id="331" w:name="_Toc86737094"/>
      <w:bookmarkStart w:id="332" w:name="_Toc86737955"/>
      <w:bookmarkStart w:id="333" w:name="_Toc86738266"/>
      <w:bookmarkStart w:id="334" w:name="_Toc86738576"/>
      <w:bookmarkStart w:id="335" w:name="_Toc86738886"/>
      <w:bookmarkStart w:id="336" w:name="_Toc87016904"/>
      <w:bookmarkStart w:id="337" w:name="_Toc86736172"/>
      <w:bookmarkStart w:id="338" w:name="_Toc86736750"/>
      <w:bookmarkStart w:id="339" w:name="_Toc86737095"/>
      <w:bookmarkStart w:id="340" w:name="_Toc86737956"/>
      <w:bookmarkStart w:id="341" w:name="_Toc86738267"/>
      <w:bookmarkStart w:id="342" w:name="_Toc86738577"/>
      <w:bookmarkStart w:id="343" w:name="_Toc86738887"/>
      <w:bookmarkStart w:id="344" w:name="_Toc87016905"/>
      <w:bookmarkStart w:id="345" w:name="_Toc86736174"/>
      <w:bookmarkStart w:id="346" w:name="_Toc86736752"/>
      <w:bookmarkStart w:id="347" w:name="_Toc86737097"/>
      <w:bookmarkStart w:id="348" w:name="_Toc86737958"/>
      <w:bookmarkStart w:id="349" w:name="_Toc86738269"/>
      <w:bookmarkStart w:id="350" w:name="_Toc86738579"/>
      <w:bookmarkStart w:id="351" w:name="_Toc86738889"/>
      <w:bookmarkStart w:id="352" w:name="_Toc87016907"/>
      <w:bookmarkStart w:id="353" w:name="_Toc86736177"/>
      <w:bookmarkStart w:id="354" w:name="_Toc86736755"/>
      <w:bookmarkStart w:id="355" w:name="_Toc86737100"/>
      <w:bookmarkStart w:id="356" w:name="_Toc86737961"/>
      <w:bookmarkStart w:id="357" w:name="_Toc86738272"/>
      <w:bookmarkStart w:id="358" w:name="_Toc86738582"/>
      <w:bookmarkStart w:id="359" w:name="_Toc86738892"/>
      <w:bookmarkStart w:id="360" w:name="_Toc87016910"/>
      <w:bookmarkStart w:id="361" w:name="_Toc86736182"/>
      <w:bookmarkStart w:id="362" w:name="_Toc86736760"/>
      <w:bookmarkStart w:id="363" w:name="_Toc86737105"/>
      <w:bookmarkStart w:id="364" w:name="_Toc86737966"/>
      <w:bookmarkStart w:id="365" w:name="_Toc86738277"/>
      <w:bookmarkStart w:id="366" w:name="_Toc86738587"/>
      <w:bookmarkStart w:id="367" w:name="_Toc86738897"/>
      <w:bookmarkStart w:id="368" w:name="_Toc87016915"/>
      <w:bookmarkStart w:id="369" w:name="_Toc86736184"/>
      <w:bookmarkStart w:id="370" w:name="_Toc86736762"/>
      <w:bookmarkStart w:id="371" w:name="_Toc86737107"/>
      <w:bookmarkStart w:id="372" w:name="_Toc86737968"/>
      <w:bookmarkStart w:id="373" w:name="_Toc86738279"/>
      <w:bookmarkStart w:id="374" w:name="_Toc86738589"/>
      <w:bookmarkStart w:id="375" w:name="_Toc86738899"/>
      <w:bookmarkStart w:id="376" w:name="_Toc87016917"/>
      <w:bookmarkStart w:id="377" w:name="_Toc86736186"/>
      <w:bookmarkStart w:id="378" w:name="_Toc86736764"/>
      <w:bookmarkStart w:id="379" w:name="_Toc86737109"/>
      <w:bookmarkStart w:id="380" w:name="_Toc86737970"/>
      <w:bookmarkStart w:id="381" w:name="_Toc86738281"/>
      <w:bookmarkStart w:id="382" w:name="_Toc86738591"/>
      <w:bookmarkStart w:id="383" w:name="_Toc86738901"/>
      <w:bookmarkStart w:id="384" w:name="_Toc87016919"/>
      <w:bookmarkStart w:id="385" w:name="_Toc86736188"/>
      <w:bookmarkStart w:id="386" w:name="_Toc86736766"/>
      <w:bookmarkStart w:id="387" w:name="_Toc86737111"/>
      <w:bookmarkStart w:id="388" w:name="_Toc86737972"/>
      <w:bookmarkStart w:id="389" w:name="_Toc86738283"/>
      <w:bookmarkStart w:id="390" w:name="_Toc86738593"/>
      <w:bookmarkStart w:id="391" w:name="_Toc86738903"/>
      <w:bookmarkStart w:id="392" w:name="_Toc87016921"/>
      <w:bookmarkStart w:id="393" w:name="_Toc86736190"/>
      <w:bookmarkStart w:id="394" w:name="_Toc86736768"/>
      <w:bookmarkStart w:id="395" w:name="_Toc86737113"/>
      <w:bookmarkStart w:id="396" w:name="_Toc86737974"/>
      <w:bookmarkStart w:id="397" w:name="_Toc86738285"/>
      <w:bookmarkStart w:id="398" w:name="_Toc86738595"/>
      <w:bookmarkStart w:id="399" w:name="_Toc86738905"/>
      <w:bookmarkStart w:id="400" w:name="_Toc87016923"/>
      <w:bookmarkStart w:id="401" w:name="_Toc86736192"/>
      <w:bookmarkStart w:id="402" w:name="_Toc86736770"/>
      <w:bookmarkStart w:id="403" w:name="_Toc86737115"/>
      <w:bookmarkStart w:id="404" w:name="_Toc86737976"/>
      <w:bookmarkStart w:id="405" w:name="_Toc86738287"/>
      <w:bookmarkStart w:id="406" w:name="_Toc86738597"/>
      <w:bookmarkStart w:id="407" w:name="_Toc86738907"/>
      <w:bookmarkStart w:id="408" w:name="_Toc87016925"/>
      <w:bookmarkStart w:id="409" w:name="_Toc86736193"/>
      <w:bookmarkStart w:id="410" w:name="_Toc86736771"/>
      <w:bookmarkStart w:id="411" w:name="_Toc86737116"/>
      <w:bookmarkStart w:id="412" w:name="_Toc86737977"/>
      <w:bookmarkStart w:id="413" w:name="_Toc86738288"/>
      <w:bookmarkStart w:id="414" w:name="_Toc86738598"/>
      <w:bookmarkStart w:id="415" w:name="_Toc86738908"/>
      <w:bookmarkStart w:id="416" w:name="_Toc87016926"/>
      <w:bookmarkStart w:id="417" w:name="_Toc86736195"/>
      <w:bookmarkStart w:id="418" w:name="_Toc86736773"/>
      <w:bookmarkStart w:id="419" w:name="_Toc86737118"/>
      <w:bookmarkStart w:id="420" w:name="_Toc86737979"/>
      <w:bookmarkStart w:id="421" w:name="_Toc86738290"/>
      <w:bookmarkStart w:id="422" w:name="_Toc86738600"/>
      <w:bookmarkStart w:id="423" w:name="_Toc86738910"/>
      <w:bookmarkStart w:id="424" w:name="_Toc87016928"/>
      <w:bookmarkStart w:id="425" w:name="_Toc86736206"/>
      <w:bookmarkStart w:id="426" w:name="_Toc86736784"/>
      <w:bookmarkStart w:id="427" w:name="_Toc86737129"/>
      <w:bookmarkStart w:id="428" w:name="_Toc86737990"/>
      <w:bookmarkStart w:id="429" w:name="_Toc86738301"/>
      <w:bookmarkStart w:id="430" w:name="_Toc86738611"/>
      <w:bookmarkStart w:id="431" w:name="_Toc86738921"/>
      <w:bookmarkStart w:id="432" w:name="_Toc87016939"/>
      <w:bookmarkStart w:id="433" w:name="_Toc86736210"/>
      <w:bookmarkStart w:id="434" w:name="_Toc86736788"/>
      <w:bookmarkStart w:id="435" w:name="_Toc86737133"/>
      <w:bookmarkStart w:id="436" w:name="_Toc86737994"/>
      <w:bookmarkStart w:id="437" w:name="_Toc86738305"/>
      <w:bookmarkStart w:id="438" w:name="_Toc86738615"/>
      <w:bookmarkStart w:id="439" w:name="_Toc86738925"/>
      <w:bookmarkStart w:id="440" w:name="_Toc87016943"/>
      <w:bookmarkStart w:id="441" w:name="_Toc86736216"/>
      <w:bookmarkStart w:id="442" w:name="_Toc86736794"/>
      <w:bookmarkStart w:id="443" w:name="_Toc86737139"/>
      <w:bookmarkStart w:id="444" w:name="_Toc86738000"/>
      <w:bookmarkStart w:id="445" w:name="_Toc86738311"/>
      <w:bookmarkStart w:id="446" w:name="_Toc86738621"/>
      <w:bookmarkStart w:id="447" w:name="_Toc86738931"/>
      <w:bookmarkStart w:id="448" w:name="_Toc87016949"/>
      <w:bookmarkStart w:id="449" w:name="_Toc86736218"/>
      <w:bookmarkStart w:id="450" w:name="_Toc86736796"/>
      <w:bookmarkStart w:id="451" w:name="_Toc86737141"/>
      <w:bookmarkStart w:id="452" w:name="_Toc86738002"/>
      <w:bookmarkStart w:id="453" w:name="_Toc86738313"/>
      <w:bookmarkStart w:id="454" w:name="_Toc86738623"/>
      <w:bookmarkStart w:id="455" w:name="_Toc86738933"/>
      <w:bookmarkStart w:id="456" w:name="_Toc87016951"/>
      <w:bookmarkStart w:id="457" w:name="_Toc86736261"/>
      <w:bookmarkStart w:id="458" w:name="_Toc86736839"/>
      <w:bookmarkStart w:id="459" w:name="_Toc86737184"/>
      <w:bookmarkStart w:id="460" w:name="_Toc86738045"/>
      <w:bookmarkStart w:id="461" w:name="_Toc86738356"/>
      <w:bookmarkStart w:id="462" w:name="_Toc86738666"/>
      <w:bookmarkStart w:id="463" w:name="_Toc86738976"/>
      <w:bookmarkStart w:id="464" w:name="_Toc87016994"/>
      <w:bookmarkStart w:id="465" w:name="_Toc86736264"/>
      <w:bookmarkStart w:id="466" w:name="_Toc86736842"/>
      <w:bookmarkStart w:id="467" w:name="_Toc86737187"/>
      <w:bookmarkStart w:id="468" w:name="_Toc86738048"/>
      <w:bookmarkStart w:id="469" w:name="_Toc86738359"/>
      <w:bookmarkStart w:id="470" w:name="_Toc86738669"/>
      <w:bookmarkStart w:id="471" w:name="_Toc86738979"/>
      <w:bookmarkStart w:id="472" w:name="_Toc87016997"/>
      <w:bookmarkStart w:id="473" w:name="_Toc86736266"/>
      <w:bookmarkStart w:id="474" w:name="_Toc86736844"/>
      <w:bookmarkStart w:id="475" w:name="_Toc86737189"/>
      <w:bookmarkStart w:id="476" w:name="_Toc86738050"/>
      <w:bookmarkStart w:id="477" w:name="_Toc86738361"/>
      <w:bookmarkStart w:id="478" w:name="_Toc86738671"/>
      <w:bookmarkStart w:id="479" w:name="_Toc86738981"/>
      <w:bookmarkStart w:id="480" w:name="_Toc87016999"/>
      <w:bookmarkStart w:id="481" w:name="_Toc86736268"/>
      <w:bookmarkStart w:id="482" w:name="_Toc86736846"/>
      <w:bookmarkStart w:id="483" w:name="_Toc86737191"/>
      <w:bookmarkStart w:id="484" w:name="_Toc86738052"/>
      <w:bookmarkStart w:id="485" w:name="_Toc86738363"/>
      <w:bookmarkStart w:id="486" w:name="_Toc86738673"/>
      <w:bookmarkStart w:id="487" w:name="_Toc86738983"/>
      <w:bookmarkStart w:id="488" w:name="_Toc87017001"/>
      <w:bookmarkStart w:id="489" w:name="_Toc86736269"/>
      <w:bookmarkStart w:id="490" w:name="_Toc86736847"/>
      <w:bookmarkStart w:id="491" w:name="_Toc86737192"/>
      <w:bookmarkStart w:id="492" w:name="_Toc86738053"/>
      <w:bookmarkStart w:id="493" w:name="_Toc86738364"/>
      <w:bookmarkStart w:id="494" w:name="_Toc86738674"/>
      <w:bookmarkStart w:id="495" w:name="_Toc86738984"/>
      <w:bookmarkStart w:id="496" w:name="_Toc87017002"/>
      <w:bookmarkStart w:id="497" w:name="_Toc86736270"/>
      <w:bookmarkStart w:id="498" w:name="_Toc86736848"/>
      <w:bookmarkStart w:id="499" w:name="_Toc86737193"/>
      <w:bookmarkStart w:id="500" w:name="_Toc86738054"/>
      <w:bookmarkStart w:id="501" w:name="_Toc86738365"/>
      <w:bookmarkStart w:id="502" w:name="_Toc86738675"/>
      <w:bookmarkStart w:id="503" w:name="_Toc86738985"/>
      <w:bookmarkStart w:id="504" w:name="_Toc87017003"/>
      <w:bookmarkStart w:id="505" w:name="_Toc86736273"/>
      <w:bookmarkStart w:id="506" w:name="_Toc86736851"/>
      <w:bookmarkStart w:id="507" w:name="_Toc86737196"/>
      <w:bookmarkStart w:id="508" w:name="_Toc86738057"/>
      <w:bookmarkStart w:id="509" w:name="_Toc86738368"/>
      <w:bookmarkStart w:id="510" w:name="_Toc86738678"/>
      <w:bookmarkStart w:id="511" w:name="_Toc86738988"/>
      <w:bookmarkStart w:id="512" w:name="_Toc87017006"/>
      <w:bookmarkStart w:id="513" w:name="_Toc86736274"/>
      <w:bookmarkStart w:id="514" w:name="_Toc86736852"/>
      <w:bookmarkStart w:id="515" w:name="_Toc86737197"/>
      <w:bookmarkStart w:id="516" w:name="_Toc86738058"/>
      <w:bookmarkStart w:id="517" w:name="_Toc86738369"/>
      <w:bookmarkStart w:id="518" w:name="_Toc86738679"/>
      <w:bookmarkStart w:id="519" w:name="_Toc86738989"/>
      <w:bookmarkStart w:id="520" w:name="_Toc87017007"/>
      <w:bookmarkStart w:id="521" w:name="_Toc86736276"/>
      <w:bookmarkStart w:id="522" w:name="_Toc86736854"/>
      <w:bookmarkStart w:id="523" w:name="_Toc86737199"/>
      <w:bookmarkStart w:id="524" w:name="_Toc86738060"/>
      <w:bookmarkStart w:id="525" w:name="_Toc86738371"/>
      <w:bookmarkStart w:id="526" w:name="_Toc86738681"/>
      <w:bookmarkStart w:id="527" w:name="_Toc86738991"/>
      <w:bookmarkStart w:id="528" w:name="_Toc87017009"/>
      <w:bookmarkStart w:id="529" w:name="_Toc86736281"/>
      <w:bookmarkStart w:id="530" w:name="_Toc86736859"/>
      <w:bookmarkStart w:id="531" w:name="_Toc86737204"/>
      <w:bookmarkStart w:id="532" w:name="_Toc86738065"/>
      <w:bookmarkStart w:id="533" w:name="_Toc86738376"/>
      <w:bookmarkStart w:id="534" w:name="_Toc86738686"/>
      <w:bookmarkStart w:id="535" w:name="_Toc86738996"/>
      <w:bookmarkStart w:id="536" w:name="_Toc87017014"/>
      <w:bookmarkStart w:id="537" w:name="_Toc86736283"/>
      <w:bookmarkStart w:id="538" w:name="_Toc86736861"/>
      <w:bookmarkStart w:id="539" w:name="_Toc86737206"/>
      <w:bookmarkStart w:id="540" w:name="_Toc86738067"/>
      <w:bookmarkStart w:id="541" w:name="_Toc86738378"/>
      <w:bookmarkStart w:id="542" w:name="_Toc86738688"/>
      <w:bookmarkStart w:id="543" w:name="_Toc86738998"/>
      <w:bookmarkStart w:id="544" w:name="_Toc87017016"/>
      <w:bookmarkStart w:id="545" w:name="_Toc86736285"/>
      <w:bookmarkStart w:id="546" w:name="_Toc86736863"/>
      <w:bookmarkStart w:id="547" w:name="_Toc86737208"/>
      <w:bookmarkStart w:id="548" w:name="_Toc86738069"/>
      <w:bookmarkStart w:id="549" w:name="_Toc86738380"/>
      <w:bookmarkStart w:id="550" w:name="_Toc86738690"/>
      <w:bookmarkStart w:id="551" w:name="_Toc86739000"/>
      <w:bookmarkStart w:id="552" w:name="_Toc87017018"/>
      <w:bookmarkStart w:id="553" w:name="_Toc86736286"/>
      <w:bookmarkStart w:id="554" w:name="_Toc86736864"/>
      <w:bookmarkStart w:id="555" w:name="_Toc86737209"/>
      <w:bookmarkStart w:id="556" w:name="_Toc86738070"/>
      <w:bookmarkStart w:id="557" w:name="_Toc86738381"/>
      <w:bookmarkStart w:id="558" w:name="_Toc86738691"/>
      <w:bookmarkStart w:id="559" w:name="_Toc86739001"/>
      <w:bookmarkStart w:id="560" w:name="_Toc87017019"/>
      <w:bookmarkStart w:id="561" w:name="_Toc86736287"/>
      <w:bookmarkStart w:id="562" w:name="_Toc86736865"/>
      <w:bookmarkStart w:id="563" w:name="_Toc86737210"/>
      <w:bookmarkStart w:id="564" w:name="_Toc86738071"/>
      <w:bookmarkStart w:id="565" w:name="_Toc86738382"/>
      <w:bookmarkStart w:id="566" w:name="_Toc86738692"/>
      <w:bookmarkStart w:id="567" w:name="_Toc86739002"/>
      <w:bookmarkStart w:id="568" w:name="_Toc87017020"/>
      <w:bookmarkStart w:id="569" w:name="_Toc86736289"/>
      <w:bookmarkStart w:id="570" w:name="_Toc86736867"/>
      <w:bookmarkStart w:id="571" w:name="_Toc86737212"/>
      <w:bookmarkStart w:id="572" w:name="_Toc86738073"/>
      <w:bookmarkStart w:id="573" w:name="_Toc86738384"/>
      <w:bookmarkStart w:id="574" w:name="_Toc86738694"/>
      <w:bookmarkStart w:id="575" w:name="_Toc86739004"/>
      <w:bookmarkStart w:id="576" w:name="_Toc87017022"/>
      <w:bookmarkStart w:id="577" w:name="_Toc86736291"/>
      <w:bookmarkStart w:id="578" w:name="_Toc86736869"/>
      <w:bookmarkStart w:id="579" w:name="_Toc86737214"/>
      <w:bookmarkStart w:id="580" w:name="_Toc86738075"/>
      <w:bookmarkStart w:id="581" w:name="_Toc86738386"/>
      <w:bookmarkStart w:id="582" w:name="_Toc86738696"/>
      <w:bookmarkStart w:id="583" w:name="_Toc86739006"/>
      <w:bookmarkStart w:id="584" w:name="_Toc87017024"/>
      <w:bookmarkStart w:id="585" w:name="_Toc86736296"/>
      <w:bookmarkStart w:id="586" w:name="_Toc86736874"/>
      <w:bookmarkStart w:id="587" w:name="_Toc86737219"/>
      <w:bookmarkStart w:id="588" w:name="_Toc86738080"/>
      <w:bookmarkStart w:id="589" w:name="_Toc86738391"/>
      <w:bookmarkStart w:id="590" w:name="_Toc86738701"/>
      <w:bookmarkStart w:id="591" w:name="_Toc86739011"/>
      <w:bookmarkStart w:id="592" w:name="_Toc87017029"/>
      <w:bookmarkStart w:id="593" w:name="_Toc86736303"/>
      <w:bookmarkStart w:id="594" w:name="_Toc86736881"/>
      <w:bookmarkStart w:id="595" w:name="_Toc86737226"/>
      <w:bookmarkStart w:id="596" w:name="_Toc86738087"/>
      <w:bookmarkStart w:id="597" w:name="_Toc86738398"/>
      <w:bookmarkStart w:id="598" w:name="_Toc86738708"/>
      <w:bookmarkStart w:id="599" w:name="_Toc86739018"/>
      <w:bookmarkStart w:id="600" w:name="_Toc87017036"/>
      <w:bookmarkStart w:id="601" w:name="_Toc86736902"/>
      <w:bookmarkStart w:id="602" w:name="_Toc86738729"/>
      <w:bookmarkStart w:id="603" w:name="_Toc86739039"/>
      <w:bookmarkStart w:id="604" w:name="_Toc87017057"/>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14:paraId="30A6CDD7" w14:textId="77777777" w:rsidR="00000000" w:rsidRDefault="00000000">
      <w:r>
        <w:t xml:space="preserve">Perusydintietojen lisäksi otsikon tieto voi olla jonkin virallisen lomakkeen tietty kenttä (joista osa on myös ydintietoja). Esim. potilaan sukupuoli henkilötietolomakkeella on </w:t>
      </w:r>
    </w:p>
    <w:p w14:paraId="0A3374EB" w14:textId="77777777" w:rsidR="00000000" w:rsidRDefault="00000000"/>
    <w:p w14:paraId="73191D9B" w14:textId="77777777" w:rsidR="00000000" w:rsidRDefault="00000000"/>
    <w:p w14:paraId="2591B307" w14:textId="77777777" w:rsidR="00000000" w:rsidRDefault="00000000"/>
    <w:p w14:paraId="618DE6C9" w14:textId="77777777" w:rsidR="00000000" w:rsidRDefault="00000000">
      <w:pPr>
        <w:pStyle w:val="Sisluet1"/>
        <w:rPr>
          <w:lang w:val="en-GB"/>
        </w:rPr>
      </w:pPr>
      <w:r>
        <w:rPr>
          <w:lang w:val="en-GB"/>
        </w:rPr>
        <w:t>&lt;component&gt;</w:t>
      </w:r>
    </w:p>
    <w:p w14:paraId="1BDBA5A8" w14:textId="77777777" w:rsidR="00000000" w:rsidRDefault="00000000">
      <w:pPr>
        <w:ind w:firstLine="720"/>
        <w:rPr>
          <w:lang w:val="en-GB"/>
        </w:rPr>
      </w:pPr>
      <w:r>
        <w:rPr>
          <w:lang w:val="en-GB"/>
        </w:rPr>
        <w:t>&lt;section&gt;</w:t>
      </w:r>
    </w:p>
    <w:p w14:paraId="546EE271" w14:textId="77777777" w:rsidR="00000000" w:rsidRDefault="00000000">
      <w:pPr>
        <w:rPr>
          <w:lang w:val="en-GB"/>
        </w:rPr>
      </w:pPr>
      <w:r>
        <w:rPr>
          <w:lang w:val="en-GB"/>
        </w:rPr>
        <w:tab/>
        <w:t>&lt;id root="</w:t>
      </w:r>
      <w:r>
        <w:rPr>
          <w:i/>
          <w:iCs/>
          <w:lang w:val="en-GB"/>
        </w:rPr>
        <w:t>1.2.246.537.10.1234567.11.2004.1234.5</w:t>
      </w:r>
      <w:r>
        <w:rPr>
          <w:lang w:val="en-GB"/>
        </w:rPr>
        <w:t>"/&gt;</w:t>
      </w:r>
    </w:p>
    <w:p w14:paraId="3CF1DCAC" w14:textId="77777777" w:rsidR="00000000" w:rsidRDefault="00000000">
      <w:r>
        <w:rPr>
          <w:lang w:val="en-GB"/>
        </w:rPr>
        <w:tab/>
      </w:r>
      <w:r>
        <w:t>&lt;</w:t>
      </w:r>
      <w:proofErr w:type="spellStart"/>
      <w:r>
        <w:t>title</w:t>
      </w:r>
      <w:proofErr w:type="spellEnd"/>
      <w:r>
        <w:t>&gt;Sukupuoli&lt;/</w:t>
      </w:r>
      <w:proofErr w:type="spellStart"/>
      <w:r>
        <w:t>title</w:t>
      </w:r>
      <w:proofErr w:type="spellEnd"/>
      <w:r>
        <w:t>&gt;</w:t>
      </w:r>
    </w:p>
    <w:p w14:paraId="25AB813C" w14:textId="77777777" w:rsidR="00000000" w:rsidRDefault="00000000">
      <w:pPr>
        <w:rPr>
          <w:lang w:val="en-GB"/>
        </w:rPr>
      </w:pPr>
      <w:r>
        <w:tab/>
      </w:r>
      <w:r>
        <w:rPr>
          <w:lang w:val="en-GB"/>
        </w:rPr>
        <w:t>&lt;text&gt;</w:t>
      </w:r>
      <w:proofErr w:type="spellStart"/>
      <w:r>
        <w:rPr>
          <w:lang w:val="en-GB"/>
        </w:rPr>
        <w:t>mies</w:t>
      </w:r>
      <w:proofErr w:type="spellEnd"/>
      <w:r>
        <w:rPr>
          <w:lang w:val="en-GB"/>
        </w:rPr>
        <w:t>&lt;/text&gt;</w:t>
      </w:r>
    </w:p>
    <w:p w14:paraId="3F89B0F7" w14:textId="77777777" w:rsidR="00000000" w:rsidRDefault="00000000">
      <w:pPr>
        <w:rPr>
          <w:lang w:val="en-GB"/>
        </w:rPr>
      </w:pPr>
      <w:r>
        <w:rPr>
          <w:lang w:val="en-GB"/>
        </w:rPr>
        <w:tab/>
        <w:t>&lt;entry&gt;</w:t>
      </w:r>
    </w:p>
    <w:p w14:paraId="2056C93A" w14:textId="77777777" w:rsidR="00000000" w:rsidRDefault="00000000">
      <w:pPr>
        <w:rPr>
          <w:lang w:val="en-GB"/>
        </w:rPr>
      </w:pPr>
      <w:r>
        <w:rPr>
          <w:lang w:val="en-GB"/>
        </w:rPr>
        <w:tab/>
      </w:r>
      <w:r>
        <w:rPr>
          <w:lang w:val="en-GB"/>
        </w:rPr>
        <w:tab/>
        <w:t xml:space="preserve">&lt;observation </w:t>
      </w:r>
      <w:proofErr w:type="spellStart"/>
      <w:r>
        <w:rPr>
          <w:lang w:val="en-GB"/>
        </w:rPr>
        <w:t>classCode</w:t>
      </w:r>
      <w:proofErr w:type="spellEnd"/>
      <w:r>
        <w:rPr>
          <w:lang w:val="en-GB"/>
        </w:rPr>
        <w:t>="COND"&gt;</w:t>
      </w:r>
    </w:p>
    <w:p w14:paraId="3C727336" w14:textId="77777777" w:rsidR="00000000" w:rsidRDefault="00000000">
      <w:pPr>
        <w:rPr>
          <w:lang w:val="en-GB"/>
        </w:rPr>
      </w:pPr>
      <w:r>
        <w:rPr>
          <w:lang w:val="en-GB"/>
        </w:rPr>
        <w:tab/>
      </w:r>
      <w:r>
        <w:rPr>
          <w:lang w:val="en-GB"/>
        </w:rPr>
        <w:tab/>
        <w:t>&lt;id root="</w:t>
      </w:r>
      <w:r>
        <w:rPr>
          <w:i/>
          <w:iCs/>
          <w:lang w:val="en-GB"/>
        </w:rPr>
        <w:t>1.2.246.537.10.1234567.11.2004.1234.6</w:t>
      </w:r>
      <w:r>
        <w:rPr>
          <w:lang w:val="en-GB"/>
        </w:rPr>
        <w:t>"/&gt;</w:t>
      </w:r>
    </w:p>
    <w:p w14:paraId="0DBAC0DA" w14:textId="77777777" w:rsidR="00000000" w:rsidRDefault="00000000">
      <w:pPr>
        <w:rPr>
          <w:lang w:val="de-DE"/>
        </w:rPr>
      </w:pPr>
      <w:r>
        <w:rPr>
          <w:lang w:val="en-GB"/>
        </w:rPr>
        <w:tab/>
      </w:r>
      <w:r>
        <w:rPr>
          <w:lang w:val="en-GB"/>
        </w:rPr>
        <w:tab/>
      </w:r>
      <w:r>
        <w:rPr>
          <w:lang w:val="de-DE"/>
        </w:rPr>
        <w:t xml:space="preserve">&lt;code code="12" codeSystem="1.2.246.537.6.12.2002.3" </w:t>
      </w:r>
    </w:p>
    <w:p w14:paraId="508523B1" w14:textId="77777777" w:rsidR="00000000" w:rsidRDefault="00000000">
      <w:pPr>
        <w:ind w:left="1440" w:firstLine="720"/>
        <w:rPr>
          <w:lang w:val="de-DE"/>
        </w:rPr>
      </w:pPr>
      <w:r>
        <w:rPr>
          <w:lang w:val="de-DE"/>
        </w:rPr>
        <w:t>codeSystemName="Lomake HEN" displayName="sukupuoli"/&gt;</w:t>
      </w:r>
      <w:r>
        <w:rPr>
          <w:lang w:val="de-DE"/>
        </w:rPr>
        <w:tab/>
      </w:r>
    </w:p>
    <w:p w14:paraId="1EB7157E" w14:textId="77777777" w:rsidR="00000000" w:rsidRDefault="00000000">
      <w:pPr>
        <w:ind w:left="144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="CV" code="1" </w:t>
      </w:r>
      <w:proofErr w:type="spellStart"/>
      <w:r>
        <w:rPr>
          <w:lang w:val="en-GB"/>
        </w:rPr>
        <w:t>codeSystem</w:t>
      </w:r>
      <w:proofErr w:type="spellEnd"/>
      <w:r>
        <w:rPr>
          <w:lang w:val="en-GB"/>
        </w:rPr>
        <w:t xml:space="preserve">="1.2.246.537.5.1.1997" </w:t>
      </w:r>
      <w:proofErr w:type="spellStart"/>
      <w:r>
        <w:rPr>
          <w:lang w:val="en-GB"/>
        </w:rPr>
        <w:t>codeSystemName</w:t>
      </w:r>
      <w:proofErr w:type="spellEnd"/>
      <w:r>
        <w:rPr>
          <w:lang w:val="en-GB"/>
        </w:rPr>
        <w:t>="</w:t>
      </w:r>
      <w:proofErr w:type="spellStart"/>
      <w:r>
        <w:rPr>
          <w:lang w:val="en-GB"/>
        </w:rPr>
        <w:t>sukupuoli</w:t>
      </w:r>
      <w:proofErr w:type="spellEnd"/>
      <w:r>
        <w:rPr>
          <w:lang w:val="en-GB"/>
        </w:rPr>
        <w:t xml:space="preserve"> iso 5218" </w:t>
      </w:r>
      <w:proofErr w:type="spellStart"/>
      <w:r>
        <w:rPr>
          <w:lang w:val="en-GB"/>
        </w:rPr>
        <w:t>displayName</w:t>
      </w:r>
      <w:proofErr w:type="spellEnd"/>
      <w:r>
        <w:rPr>
          <w:lang w:val="en-GB"/>
        </w:rPr>
        <w:t>="</w:t>
      </w:r>
      <w:proofErr w:type="spellStart"/>
      <w:r>
        <w:rPr>
          <w:lang w:val="en-GB"/>
        </w:rPr>
        <w:t>mies</w:t>
      </w:r>
      <w:proofErr w:type="spellEnd"/>
      <w:r>
        <w:rPr>
          <w:lang w:val="en-GB"/>
        </w:rPr>
        <w:t>"/&gt;</w:t>
      </w:r>
    </w:p>
    <w:p w14:paraId="70C05498" w14:textId="77777777" w:rsidR="00000000" w:rsidRDefault="00000000">
      <w:pPr>
        <w:ind w:left="1440"/>
        <w:rPr>
          <w:lang w:val="de-DE"/>
        </w:rPr>
      </w:pPr>
      <w:r>
        <w:rPr>
          <w:lang w:val="de-DE"/>
        </w:rPr>
        <w:t>&lt;/observation&gt;</w:t>
      </w:r>
    </w:p>
    <w:p w14:paraId="1D7A328C" w14:textId="77777777" w:rsidR="00000000" w:rsidRDefault="00000000">
      <w:pPr>
        <w:rPr>
          <w:lang w:val="de-DE"/>
        </w:rPr>
      </w:pPr>
      <w:r>
        <w:rPr>
          <w:lang w:val="de-DE"/>
        </w:rPr>
        <w:tab/>
        <w:t>&lt;/entry&gt;</w:t>
      </w:r>
    </w:p>
    <w:p w14:paraId="73F1EAEA" w14:textId="77777777" w:rsidR="00000000" w:rsidRDefault="00000000">
      <w:pPr>
        <w:rPr>
          <w:lang w:val="de-DE"/>
        </w:rPr>
      </w:pPr>
      <w:r>
        <w:rPr>
          <w:lang w:val="de-DE"/>
        </w:rPr>
        <w:tab/>
        <w:t>&lt;/section&gt;</w:t>
      </w:r>
    </w:p>
    <w:p w14:paraId="22CE0CD8" w14:textId="77777777" w:rsidR="00000000" w:rsidRDefault="00000000">
      <w:pPr>
        <w:rPr>
          <w:lang w:val="de-DE"/>
        </w:rPr>
      </w:pPr>
      <w:r>
        <w:rPr>
          <w:lang w:val="de-DE"/>
        </w:rPr>
        <w:t>&lt;/component&gt;</w:t>
      </w:r>
    </w:p>
    <w:p w14:paraId="55CF7B6E" w14:textId="77777777" w:rsidR="00000000" w:rsidRDefault="00000000">
      <w:pPr>
        <w:rPr>
          <w:lang w:val="de-DE"/>
        </w:rPr>
      </w:pPr>
    </w:p>
    <w:p w14:paraId="13BF174F" w14:textId="77777777" w:rsidR="00000000" w:rsidRDefault="00000000"/>
    <w:p w14:paraId="24EDFE34" w14:textId="77777777" w:rsidR="00000000" w:rsidRDefault="00000000">
      <w:pPr>
        <w:pStyle w:val="Otsikko1"/>
        <w:numPr>
          <w:numberingChange w:id="605" w:author="Timo Tarhonen" w:date="2006-12-20T21:37:00Z" w:original="%1:4:0:."/>
        </w:numPr>
      </w:pPr>
      <w:bookmarkStart w:id="606" w:name="_Toc128972408"/>
      <w:r>
        <w:t>Peruslataus/päivitys</w:t>
      </w:r>
      <w:bookmarkEnd w:id="606"/>
    </w:p>
    <w:p w14:paraId="593DD5D3" w14:textId="77777777" w:rsidR="00000000" w:rsidRDefault="00000000"/>
    <w:p w14:paraId="3440DDB0" w14:textId="77777777" w:rsidR="00000000" w:rsidRDefault="00000000">
      <w:r>
        <w:t xml:space="preserve">Peruslatauksen yhteydessä päätöksentukijärjestelmälle siirretään kaikki käytettävissä olevat lomakkeet (esim. henkilötiedot, diagnoosilista ja lääkityslista) sekä varta vasten generoitu ydintietolomake, jossa on muista lähteistä generoidut ydintiedot. </w:t>
      </w:r>
    </w:p>
    <w:p w14:paraId="37858134" w14:textId="77777777" w:rsidR="00000000" w:rsidRDefault="00000000"/>
    <w:p w14:paraId="17BA80AF" w14:textId="77777777" w:rsidR="00000000" w:rsidRDefault="00000000">
      <w:r>
        <w:t>Käytettävissä olevat lomakkeet voidaan siirtää yhdellä siirtokutsulla, jos kaikki lomakkeet ovat olleet saman CDA R2 dokumentin sisällä. Tyypillisessä tapauksessa joudutaan tekemään kuitenkin useita kutsuja. Generoitu ydintietolomake siirretään omalla kutsullaan.</w:t>
      </w:r>
    </w:p>
    <w:p w14:paraId="68E7766A" w14:textId="77777777" w:rsidR="00000000" w:rsidRDefault="00000000"/>
    <w:p w14:paraId="12B6AD3B" w14:textId="77777777" w:rsidR="00000000" w:rsidRDefault="00000000">
      <w:r>
        <w:t xml:space="preserve">Lääkärin käyttäessä tietojärjestelmää välitetään muuttuneet/uudet ydintiedot päätöksentukijärjestelmälle ydintietojen päivityslomakkeella. Tällaisella lomakkeella on yleensä vain yksi diagnoosi tai yksi lääkitysehdotus. Ydintietojen peruslomakkeen ja päivityslomakkeen pystyy erottamaan toisistaan CDA R2 </w:t>
      </w:r>
      <w:proofErr w:type="spellStart"/>
      <w:r>
        <w:t>headerin</w:t>
      </w:r>
      <w:proofErr w:type="spellEnd"/>
      <w:r>
        <w:t xml:space="preserve"> avulla. </w:t>
      </w:r>
      <w:proofErr w:type="spellStart"/>
      <w:r>
        <w:t>Headrissa</w:t>
      </w:r>
      <w:proofErr w:type="spellEnd"/>
      <w:r>
        <w:t xml:space="preserve"> on </w:t>
      </w:r>
      <w:proofErr w:type="gramStart"/>
      <w:r>
        <w:t>jokaisella  dokumentilla</w:t>
      </w:r>
      <w:proofErr w:type="gramEnd"/>
      <w:r>
        <w:t xml:space="preserve"> yksilöllinen id. Ydintietojen peruslomakkeella </w:t>
      </w:r>
      <w:proofErr w:type="gramStart"/>
      <w:r>
        <w:t>dokumenttisarjaa  osoittava</w:t>
      </w:r>
      <w:proofErr w:type="gramEnd"/>
      <w:r>
        <w:t xml:space="preserve"> </w:t>
      </w:r>
      <w:proofErr w:type="spellStart"/>
      <w:r>
        <w:t>setId</w:t>
      </w:r>
      <w:proofErr w:type="spellEnd"/>
      <w:r>
        <w:t xml:space="preserve"> on sama kuin dokumentin id ja </w:t>
      </w:r>
      <w:proofErr w:type="spellStart"/>
      <w:r>
        <w:t>versionNumber</w:t>
      </w:r>
      <w:proofErr w:type="spellEnd"/>
      <w:r>
        <w:t xml:space="preserve"> on 1. Päivityslomakkeilla </w:t>
      </w:r>
      <w:proofErr w:type="spellStart"/>
      <w:r>
        <w:t>setId</w:t>
      </w:r>
      <w:proofErr w:type="spellEnd"/>
      <w:r>
        <w:t xml:space="preserve"> pysyy samana ja </w:t>
      </w:r>
      <w:proofErr w:type="spellStart"/>
      <w:r>
        <w:t>versionNumber</w:t>
      </w:r>
      <w:proofErr w:type="spellEnd"/>
      <w:r>
        <w:t xml:space="preserve"> kasvaa.</w:t>
      </w:r>
    </w:p>
    <w:p w14:paraId="0520796B" w14:textId="77777777" w:rsidR="00000000" w:rsidRDefault="00000000"/>
    <w:p w14:paraId="49DEAE33" w14:textId="77777777" w:rsidR="00814DFB" w:rsidRDefault="00000000">
      <w:r>
        <w:t xml:space="preserve"> </w:t>
      </w:r>
    </w:p>
    <w:sectPr w:rsidR="00814DFB">
      <w:headerReference w:type="default" r:id="rId9"/>
      <w:pgSz w:w="12240" w:h="15840"/>
      <w:pgMar w:top="1440" w:right="1800" w:bottom="1440" w:left="1800"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AA602" w14:textId="77777777" w:rsidR="00814DFB" w:rsidRDefault="00814DFB">
      <w:proofErr w:type="spellStart"/>
      <w:r>
        <w:separator/>
      </w:r>
    </w:p>
    <w:proofErr w:type="spellEnd"/>
  </w:endnote>
  <w:endnote w:type="continuationSeparator" w:id="0">
    <w:p w14:paraId="0E4350F1" w14:textId="77777777" w:rsidR="00814DFB" w:rsidRDefault="00814DFB">
      <w:proofErr w:type="spellStart"/>
      <w:r>
        <w:continuationSeparator/>
      </w:r>
    </w:p>
    <w:proofErr w:type="spellEn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1C5FF" w14:textId="77777777" w:rsidR="00814DFB" w:rsidRDefault="00814DFB">
      <w:proofErr w:type="spellStart"/>
      <w:r>
        <w:separator/>
      </w:r>
    </w:p>
    <w:proofErr w:type="spellEnd"/>
  </w:footnote>
  <w:footnote w:type="continuationSeparator" w:id="0">
    <w:p w14:paraId="0E189F46" w14:textId="77777777" w:rsidR="00814DFB" w:rsidRDefault="00814DFB">
      <w:proofErr w:type="spellStart"/>
      <w:r>
        <w:continuationSeparator/>
      </w:r>
    </w:p>
    <w:proofErr w:type="spellEn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F5946" w14:textId="77777777" w:rsidR="00000000" w:rsidRDefault="00000000">
    <w:pPr>
      <w:pStyle w:val="Yltunniste"/>
    </w:pPr>
    <w:proofErr w:type="spellStart"/>
    <w:r>
      <w:t>Open</w:t>
    </w:r>
    <w:proofErr w:type="spellEnd"/>
    <w:r>
      <w:t xml:space="preserve"> CDA </w:t>
    </w:r>
    <w:proofErr w:type="gramStart"/>
    <w:r>
      <w:t>2007  -</w:t>
    </w:r>
    <w:proofErr w:type="gramEnd"/>
    <w:r>
      <w:t xml:space="preserve">  </w:t>
    </w:r>
    <w:proofErr w:type="gramStart"/>
    <w:r>
      <w:t>Päätöksentuen  CDA</w:t>
    </w:r>
    <w:proofErr w:type="gramEnd"/>
    <w:r>
      <w:t xml:space="preserve"> R</w:t>
    </w:r>
    <w:proofErr w:type="gramStart"/>
    <w:r>
      <w:t>2  v.</w:t>
    </w:r>
    <w:proofErr w:type="gramEnd"/>
    <w:r>
      <w:t xml:space="preserve"> 3.0 18.1.2007</w:t>
    </w:r>
  </w:p>
  <w:p w14:paraId="26F0AC7F" w14:textId="77777777" w:rsidR="00000000" w:rsidRDefault="00000000">
    <w:pPr>
      <w:pStyle w:val="Yltunniste"/>
    </w:pPr>
    <w:r>
      <w:t>____________________________________________________________________________________</w:t>
    </w:r>
  </w:p>
  <w:p w14:paraId="7A164459"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2" w15:restartNumberingAfterBreak="0">
    <w:nsid w:val="067A19F5"/>
    <w:multiLevelType w:val="hybridMultilevel"/>
    <w:tmpl w:val="126C12E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B223488"/>
    <w:multiLevelType w:val="hybridMultilevel"/>
    <w:tmpl w:val="1F0A0DEC"/>
    <w:lvl w:ilvl="0" w:tplc="040B0001">
      <w:start w:val="1"/>
      <w:numFmt w:val="bullet"/>
      <w:lvlText w:val=""/>
      <w:lvlJc w:val="left"/>
      <w:pPr>
        <w:tabs>
          <w:tab w:val="num" w:pos="720"/>
        </w:tabs>
        <w:ind w:left="720" w:hanging="360"/>
      </w:pPr>
      <w:rPr>
        <w:rFonts w:ascii="Symbol" w:hAnsi="Symbol" w:cs="Times New Roman" w:hint="default"/>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Times New Roman" w:hint="default"/>
      </w:rPr>
    </w:lvl>
    <w:lvl w:ilvl="3" w:tplc="040B0001">
      <w:start w:val="1"/>
      <w:numFmt w:val="bullet"/>
      <w:lvlText w:val=""/>
      <w:lvlJc w:val="left"/>
      <w:pPr>
        <w:tabs>
          <w:tab w:val="num" w:pos="2880"/>
        </w:tabs>
        <w:ind w:left="2880" w:hanging="360"/>
      </w:pPr>
      <w:rPr>
        <w:rFonts w:ascii="Symbol" w:hAnsi="Symbol" w:cs="Times New Roman"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Times New Roman" w:hint="default"/>
      </w:rPr>
    </w:lvl>
    <w:lvl w:ilvl="6" w:tplc="040B0001">
      <w:start w:val="1"/>
      <w:numFmt w:val="bullet"/>
      <w:lvlText w:val=""/>
      <w:lvlJc w:val="left"/>
      <w:pPr>
        <w:tabs>
          <w:tab w:val="num" w:pos="5040"/>
        </w:tabs>
        <w:ind w:left="5040" w:hanging="360"/>
      </w:pPr>
      <w:rPr>
        <w:rFonts w:ascii="Symbol" w:hAnsi="Symbol" w:cs="Times New Roman"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8"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start w:val="1"/>
      <w:numFmt w:val="bullet"/>
      <w:lvlText w:val="o"/>
      <w:lvlJc w:val="left"/>
      <w:pPr>
        <w:tabs>
          <w:tab w:val="num" w:pos="1800"/>
        </w:tabs>
        <w:ind w:left="1800" w:hanging="360"/>
      </w:pPr>
      <w:rPr>
        <w:rFonts w:ascii="Courier New" w:hAnsi="Courier New" w:cs="Courier New" w:hint="default"/>
      </w:rPr>
    </w:lvl>
    <w:lvl w:ilvl="2" w:tplc="040B0005">
      <w:start w:val="1"/>
      <w:numFmt w:val="bullet"/>
      <w:lvlText w:val=""/>
      <w:lvlJc w:val="left"/>
      <w:pPr>
        <w:tabs>
          <w:tab w:val="num" w:pos="2520"/>
        </w:tabs>
        <w:ind w:left="2520" w:hanging="360"/>
      </w:pPr>
      <w:rPr>
        <w:rFonts w:ascii="Wingdings" w:hAnsi="Wingdings" w:cs="Times New Roman" w:hint="default"/>
      </w:rPr>
    </w:lvl>
    <w:lvl w:ilvl="3" w:tplc="040B0001">
      <w:start w:val="1"/>
      <w:numFmt w:val="bullet"/>
      <w:lvlText w:val=""/>
      <w:lvlJc w:val="left"/>
      <w:pPr>
        <w:tabs>
          <w:tab w:val="num" w:pos="3240"/>
        </w:tabs>
        <w:ind w:left="3240" w:hanging="360"/>
      </w:pPr>
      <w:rPr>
        <w:rFonts w:ascii="Symbol" w:hAnsi="Symbol" w:cs="Times New Roman" w:hint="default"/>
      </w:rPr>
    </w:lvl>
    <w:lvl w:ilvl="4" w:tplc="040B0003">
      <w:start w:val="1"/>
      <w:numFmt w:val="bullet"/>
      <w:lvlText w:val="o"/>
      <w:lvlJc w:val="left"/>
      <w:pPr>
        <w:tabs>
          <w:tab w:val="num" w:pos="3960"/>
        </w:tabs>
        <w:ind w:left="3960" w:hanging="360"/>
      </w:pPr>
      <w:rPr>
        <w:rFonts w:ascii="Courier New" w:hAnsi="Courier New" w:cs="Courier New" w:hint="default"/>
      </w:rPr>
    </w:lvl>
    <w:lvl w:ilvl="5" w:tplc="040B0005">
      <w:start w:val="1"/>
      <w:numFmt w:val="bullet"/>
      <w:lvlText w:val=""/>
      <w:lvlJc w:val="left"/>
      <w:pPr>
        <w:tabs>
          <w:tab w:val="num" w:pos="4680"/>
        </w:tabs>
        <w:ind w:left="4680" w:hanging="360"/>
      </w:pPr>
      <w:rPr>
        <w:rFonts w:ascii="Wingdings" w:hAnsi="Wingdings" w:cs="Times New Roman" w:hint="default"/>
      </w:rPr>
    </w:lvl>
    <w:lvl w:ilvl="6" w:tplc="040B0001">
      <w:start w:val="1"/>
      <w:numFmt w:val="bullet"/>
      <w:lvlText w:val=""/>
      <w:lvlJc w:val="left"/>
      <w:pPr>
        <w:tabs>
          <w:tab w:val="num" w:pos="5400"/>
        </w:tabs>
        <w:ind w:left="5400" w:hanging="360"/>
      </w:pPr>
      <w:rPr>
        <w:rFonts w:ascii="Symbol" w:hAnsi="Symbol" w:cs="Times New Roman" w:hint="default"/>
      </w:rPr>
    </w:lvl>
    <w:lvl w:ilvl="7" w:tplc="040B0003">
      <w:start w:val="1"/>
      <w:numFmt w:val="bullet"/>
      <w:lvlText w:val="o"/>
      <w:lvlJc w:val="left"/>
      <w:pPr>
        <w:tabs>
          <w:tab w:val="num" w:pos="6120"/>
        </w:tabs>
        <w:ind w:left="6120" w:hanging="360"/>
      </w:pPr>
      <w:rPr>
        <w:rFonts w:ascii="Courier New" w:hAnsi="Courier New" w:cs="Courier New" w:hint="default"/>
      </w:rPr>
    </w:lvl>
    <w:lvl w:ilvl="8" w:tplc="040B0005">
      <w:start w:val="1"/>
      <w:numFmt w:val="bullet"/>
      <w:lvlText w:val=""/>
      <w:lvlJc w:val="left"/>
      <w:pPr>
        <w:tabs>
          <w:tab w:val="num" w:pos="6840"/>
        </w:tabs>
        <w:ind w:left="6840" w:hanging="360"/>
      </w:pPr>
      <w:rPr>
        <w:rFonts w:ascii="Wingdings" w:hAnsi="Wingdings" w:cs="Times New Roman" w:hint="default"/>
      </w:rPr>
    </w:lvl>
  </w:abstractNum>
  <w:abstractNum w:abstractNumId="9"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6A186740"/>
    <w:multiLevelType w:val="multilevel"/>
    <w:tmpl w:val="7F0431FE"/>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820271821">
    <w:abstractNumId w:val="11"/>
  </w:num>
  <w:num w:numId="2" w16cid:durableId="262224849">
    <w:abstractNumId w:val="5"/>
  </w:num>
  <w:num w:numId="3" w16cid:durableId="181746309">
    <w:abstractNumId w:val="9"/>
  </w:num>
  <w:num w:numId="4" w16cid:durableId="1253970864">
    <w:abstractNumId w:val="0"/>
  </w:num>
  <w:num w:numId="5" w16cid:durableId="81683191">
    <w:abstractNumId w:val="10"/>
  </w:num>
  <w:num w:numId="6" w16cid:durableId="2087680380">
    <w:abstractNumId w:val="3"/>
  </w:num>
  <w:num w:numId="7" w16cid:durableId="1867867649">
    <w:abstractNumId w:val="1"/>
  </w:num>
  <w:num w:numId="8" w16cid:durableId="240452410">
    <w:abstractNumId w:val="4"/>
  </w:num>
  <w:num w:numId="9" w16cid:durableId="2015647748">
    <w:abstractNumId w:val="7"/>
  </w:num>
  <w:num w:numId="10" w16cid:durableId="1652520587">
    <w:abstractNumId w:val="6"/>
  </w:num>
  <w:num w:numId="11" w16cid:durableId="328024556">
    <w:abstractNumId w:val="8"/>
  </w:num>
  <w:num w:numId="12" w16cid:durableId="958948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6487"/>
    <w:rsid w:val="006D1D7D"/>
    <w:rsid w:val="00814DFB"/>
    <w:rsid w:val="00E6648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18980B4"/>
  <w15:chartTrackingRefBased/>
  <w15:docId w15:val="{1A7CAD3C-9C34-44CA-95A6-62BC5C3B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utoRedefine/>
    <w:qFormat/>
    <w:rPr>
      <w:lang w:eastAsia="en-US"/>
    </w:rPr>
  </w:style>
  <w:style w:type="paragraph" w:styleId="Otsikko1">
    <w:name w:val="heading 1"/>
    <w:basedOn w:val="Normaali"/>
    <w:next w:val="Normaali"/>
    <w:autoRedefine/>
    <w:qFormat/>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autoRedefine/>
    <w:qFormat/>
    <w:pPr>
      <w:numPr>
        <w:ilvl w:val="1"/>
      </w:numPr>
      <w:outlineLvl w:val="1"/>
    </w:pPr>
    <w:rPr>
      <w:sz w:val="24"/>
      <w:szCs w:val="24"/>
    </w:rPr>
  </w:style>
  <w:style w:type="paragraph" w:styleId="Otsikko3">
    <w:name w:val="heading 3"/>
    <w:basedOn w:val="Otsikko2"/>
    <w:next w:val="Normaali"/>
    <w:autoRedefine/>
    <w:qFormat/>
    <w:pPr>
      <w:numPr>
        <w:ilvl w:val="2"/>
      </w:numPr>
      <w:outlineLvl w:val="2"/>
    </w:pPr>
  </w:style>
  <w:style w:type="paragraph" w:styleId="Otsikko4">
    <w:name w:val="heading 4"/>
    <w:basedOn w:val="Otsikko3"/>
    <w:next w:val="Normaali"/>
    <w:autoRedefine/>
    <w:qFormat/>
    <w:pPr>
      <w:numPr>
        <w:ilvl w:val="3"/>
      </w:numPr>
      <w:outlineLvl w:val="3"/>
    </w:pPr>
  </w:style>
  <w:style w:type="paragraph" w:styleId="Otsikko5">
    <w:name w:val="heading 5"/>
    <w:basedOn w:val="Otsikko4"/>
    <w:next w:val="Normaali"/>
    <w:autoRedefine/>
    <w:qFormat/>
    <w:pPr>
      <w:numPr>
        <w:ilvl w:val="4"/>
      </w:numPr>
      <w:outlineLvl w:val="4"/>
    </w:pPr>
    <w:rPr>
      <w:sz w:val="22"/>
      <w:szCs w:val="22"/>
    </w:rPr>
  </w:style>
  <w:style w:type="paragraph" w:styleId="Otsikko6">
    <w:name w:val="heading 6"/>
    <w:basedOn w:val="Normaali"/>
    <w:next w:val="Normaali"/>
    <w:qFormat/>
    <w:pPr>
      <w:keepNext/>
      <w:outlineLvl w:val="5"/>
    </w:pPr>
    <w:rPr>
      <w:sz w:val="16"/>
      <w:szCs w:val="16"/>
    </w:rPr>
  </w:style>
  <w:style w:type="paragraph" w:styleId="Otsikko7">
    <w:name w:val="heading 7"/>
    <w:basedOn w:val="Normaali"/>
    <w:next w:val="Normaali"/>
    <w:qFormat/>
    <w:pPr>
      <w:keepNext/>
      <w:outlineLvl w:val="6"/>
    </w:pPr>
    <w:rPr>
      <w:b/>
      <w:bCs/>
    </w:rPr>
  </w:style>
  <w:style w:type="character" w:default="1" w:styleId="Kappaleenoletusfontti">
    <w:name w:val="Default Paragraph Font"/>
    <w:semiHidden/>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isluet1">
    <w:name w:val="toc 1"/>
    <w:basedOn w:val="Normaali"/>
    <w:next w:val="Normaali"/>
    <w:autoRedefine/>
    <w:semiHidden/>
  </w:style>
  <w:style w:type="paragraph" w:styleId="Sisluet2">
    <w:name w:val="toc 2"/>
    <w:basedOn w:val="Normaali"/>
    <w:next w:val="Normaali"/>
    <w:autoRedefine/>
    <w:semiHidden/>
    <w:pPr>
      <w:ind w:left="200"/>
    </w:pPr>
  </w:style>
  <w:style w:type="paragraph" w:styleId="Sisluet3">
    <w:name w:val="toc 3"/>
    <w:basedOn w:val="Normaali"/>
    <w:next w:val="Normaali"/>
    <w:autoRedefine/>
    <w:semiHidden/>
    <w:pPr>
      <w:ind w:left="400"/>
    </w:pPr>
  </w:style>
  <w:style w:type="paragraph" w:styleId="Sisluet4">
    <w:name w:val="toc 4"/>
    <w:basedOn w:val="Normaali"/>
    <w:next w:val="Normaali"/>
    <w:autoRedefine/>
    <w:semiHidden/>
    <w:pPr>
      <w:ind w:left="600"/>
    </w:pPr>
  </w:style>
  <w:style w:type="paragraph" w:styleId="Sisluet5">
    <w:name w:val="toc 5"/>
    <w:basedOn w:val="Normaali"/>
    <w:next w:val="Normaali"/>
    <w:autoRedefine/>
    <w:semiHidden/>
    <w:pPr>
      <w:ind w:left="800"/>
    </w:pPr>
  </w:style>
  <w:style w:type="paragraph" w:styleId="Sisluet6">
    <w:name w:val="toc 6"/>
    <w:basedOn w:val="Normaali"/>
    <w:next w:val="Normaali"/>
    <w:autoRedefine/>
    <w:semiHidden/>
    <w:pPr>
      <w:ind w:left="1000"/>
    </w:pPr>
  </w:style>
  <w:style w:type="paragraph" w:styleId="Sisluet7">
    <w:name w:val="toc 7"/>
    <w:basedOn w:val="Normaali"/>
    <w:next w:val="Normaali"/>
    <w:autoRedefine/>
    <w:semiHidden/>
    <w:pPr>
      <w:ind w:left="1200"/>
    </w:pPr>
  </w:style>
  <w:style w:type="paragraph" w:styleId="Sisluet8">
    <w:name w:val="toc 8"/>
    <w:basedOn w:val="Normaali"/>
    <w:next w:val="Normaali"/>
    <w:autoRedefine/>
    <w:semiHidden/>
    <w:pPr>
      <w:ind w:left="1400"/>
    </w:pPr>
  </w:style>
  <w:style w:type="paragraph" w:styleId="Sisluet9">
    <w:name w:val="toc 9"/>
    <w:basedOn w:val="Normaali"/>
    <w:next w:val="Normaali"/>
    <w:autoRedefine/>
    <w:semiHidden/>
    <w:pPr>
      <w:ind w:left="1600"/>
    </w:pPr>
  </w:style>
  <w:style w:type="paragraph" w:styleId="Alatunniste">
    <w:name w:val="footer"/>
    <w:basedOn w:val="Normaali"/>
    <w:semiHidden/>
    <w:pPr>
      <w:tabs>
        <w:tab w:val="center" w:pos="4320"/>
        <w:tab w:val="right" w:pos="8640"/>
      </w:tabs>
    </w:pPr>
  </w:style>
  <w:style w:type="character" w:styleId="Sivunumero">
    <w:name w:val="page number"/>
    <w:basedOn w:val="Kappaleenoletusfontti"/>
    <w:semiHidden/>
  </w:style>
  <w:style w:type="paragraph" w:styleId="Asiakirjanrakenneruutu">
    <w:name w:val="Document Map"/>
    <w:basedOn w:val="Normaali"/>
    <w:semiHidden/>
    <w:pPr>
      <w:shd w:val="clear" w:color="auto" w:fill="000080"/>
    </w:pPr>
    <w:rPr>
      <w:rFonts w:ascii="Tahoma" w:hAnsi="Tahoma" w:cs="Tahoma"/>
    </w:rPr>
  </w:style>
  <w:style w:type="paragraph" w:styleId="Otsikko">
    <w:name w:val="Title"/>
    <w:basedOn w:val="Normaali"/>
    <w:qFormat/>
    <w:pPr>
      <w:spacing w:before="240" w:after="60"/>
      <w:jc w:val="center"/>
      <w:outlineLvl w:val="0"/>
    </w:pPr>
    <w:rPr>
      <w:rFonts w:ascii="Arial" w:hAnsi="Arial" w:cs="Arial"/>
      <w:b/>
      <w:bCs/>
      <w:kern w:val="28"/>
      <w:sz w:val="32"/>
      <w:szCs w:val="32"/>
    </w:rPr>
  </w:style>
  <w:style w:type="paragraph" w:styleId="Yltunniste">
    <w:name w:val="header"/>
    <w:basedOn w:val="Normaali"/>
    <w:semiHidden/>
    <w:pPr>
      <w:tabs>
        <w:tab w:val="center" w:pos="4320"/>
        <w:tab w:val="right" w:pos="8640"/>
      </w:tabs>
    </w:pPr>
  </w:style>
  <w:style w:type="paragraph" w:styleId="Alaotsikko">
    <w:name w:val="Subtitle"/>
    <w:basedOn w:val="Normaali"/>
    <w:qFormat/>
    <w:rPr>
      <w:rFonts w:ascii="Arial" w:hAnsi="Arial" w:cs="Arial"/>
      <w:b/>
      <w:bCs/>
      <w:sz w:val="32"/>
      <w:szCs w:val="32"/>
    </w:rPr>
  </w:style>
  <w:style w:type="character" w:styleId="Hyperlinkki">
    <w:name w:val="Hyperlink"/>
    <w:semiHidden/>
    <w:rPr>
      <w:color w:val="0000FF"/>
      <w:u w:val="single"/>
    </w:rPr>
  </w:style>
  <w:style w:type="paragraph" w:customStyle="1" w:styleId="Liiteotsikko">
    <w:name w:val="Liiteotsikko"/>
    <w:basedOn w:val="Otsikko1"/>
    <w:pPr>
      <w:numPr>
        <w:numId w:val="0"/>
      </w:numPr>
    </w:pPr>
  </w:style>
  <w:style w:type="paragraph" w:styleId="Muutos">
    <w:name w:val="Revision"/>
    <w:hidden/>
    <w:uiPriority w:val="99"/>
    <w:semiHidden/>
    <w:rsid w:val="006D1D7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896</Words>
  <Characters>7264</Characters>
  <Application>Microsoft Office Word</Application>
  <DocSecurity>0</DocSecurity>
  <Lines>60</Lines>
  <Paragraphs>16</Paragraphs>
  <ScaleCrop>false</ScaleCrop>
  <HeadingPairs>
    <vt:vector size="2" baseType="variant">
      <vt:variant>
        <vt:lpstr>Otsikko</vt:lpstr>
      </vt:variant>
      <vt:variant>
        <vt:i4>1</vt:i4>
      </vt:variant>
    </vt:vector>
  </HeadingPairs>
  <TitlesOfParts>
    <vt:vector size="1" baseType="lpstr">
      <vt:lpstr>Päätöksentuen CDA R2</vt:lpstr>
    </vt:vector>
  </TitlesOfParts>
  <Company> </Company>
  <LinksUpToDate>false</LinksUpToDate>
  <CharactersWithSpaces>8144</CharactersWithSpaces>
  <SharedDoc>false</SharedDoc>
  <HLinks>
    <vt:vector size="66" baseType="variant">
      <vt:variant>
        <vt:i4>1966138</vt:i4>
      </vt:variant>
      <vt:variant>
        <vt:i4>50</vt:i4>
      </vt:variant>
      <vt:variant>
        <vt:i4>0</vt:i4>
      </vt:variant>
      <vt:variant>
        <vt:i4>5</vt:i4>
      </vt:variant>
      <vt:variant>
        <vt:lpwstr/>
      </vt:variant>
      <vt:variant>
        <vt:lpwstr>_Toc128972408</vt:lpwstr>
      </vt:variant>
      <vt:variant>
        <vt:i4>1966138</vt:i4>
      </vt:variant>
      <vt:variant>
        <vt:i4>44</vt:i4>
      </vt:variant>
      <vt:variant>
        <vt:i4>0</vt:i4>
      </vt:variant>
      <vt:variant>
        <vt:i4>5</vt:i4>
      </vt:variant>
      <vt:variant>
        <vt:lpwstr/>
      </vt:variant>
      <vt:variant>
        <vt:lpwstr>_Toc128972407</vt:lpwstr>
      </vt:variant>
      <vt:variant>
        <vt:i4>1966138</vt:i4>
      </vt:variant>
      <vt:variant>
        <vt:i4>38</vt:i4>
      </vt:variant>
      <vt:variant>
        <vt:i4>0</vt:i4>
      </vt:variant>
      <vt:variant>
        <vt:i4>5</vt:i4>
      </vt:variant>
      <vt:variant>
        <vt:lpwstr/>
      </vt:variant>
      <vt:variant>
        <vt:lpwstr>_Toc128972406</vt:lpwstr>
      </vt:variant>
      <vt:variant>
        <vt:i4>1966138</vt:i4>
      </vt:variant>
      <vt:variant>
        <vt:i4>32</vt:i4>
      </vt:variant>
      <vt:variant>
        <vt:i4>0</vt:i4>
      </vt:variant>
      <vt:variant>
        <vt:i4>5</vt:i4>
      </vt:variant>
      <vt:variant>
        <vt:lpwstr/>
      </vt:variant>
      <vt:variant>
        <vt:lpwstr>_Toc128972405</vt:lpwstr>
      </vt:variant>
      <vt:variant>
        <vt:i4>1966138</vt:i4>
      </vt:variant>
      <vt:variant>
        <vt:i4>26</vt:i4>
      </vt:variant>
      <vt:variant>
        <vt:i4>0</vt:i4>
      </vt:variant>
      <vt:variant>
        <vt:i4>5</vt:i4>
      </vt:variant>
      <vt:variant>
        <vt:lpwstr/>
      </vt:variant>
      <vt:variant>
        <vt:lpwstr>_Toc128972404</vt:lpwstr>
      </vt:variant>
      <vt:variant>
        <vt:i4>1966138</vt:i4>
      </vt:variant>
      <vt:variant>
        <vt:i4>20</vt:i4>
      </vt:variant>
      <vt:variant>
        <vt:i4>0</vt:i4>
      </vt:variant>
      <vt:variant>
        <vt:i4>5</vt:i4>
      </vt:variant>
      <vt:variant>
        <vt:lpwstr/>
      </vt:variant>
      <vt:variant>
        <vt:lpwstr>_Toc128972403</vt:lpwstr>
      </vt:variant>
      <vt:variant>
        <vt:i4>1966138</vt:i4>
      </vt:variant>
      <vt:variant>
        <vt:i4>14</vt:i4>
      </vt:variant>
      <vt:variant>
        <vt:i4>0</vt:i4>
      </vt:variant>
      <vt:variant>
        <vt:i4>5</vt:i4>
      </vt:variant>
      <vt:variant>
        <vt:lpwstr/>
      </vt:variant>
      <vt:variant>
        <vt:lpwstr>_Toc128972402</vt:lpwstr>
      </vt:variant>
      <vt:variant>
        <vt:i4>1966138</vt:i4>
      </vt:variant>
      <vt:variant>
        <vt:i4>8</vt:i4>
      </vt:variant>
      <vt:variant>
        <vt:i4>0</vt:i4>
      </vt:variant>
      <vt:variant>
        <vt:i4>5</vt:i4>
      </vt:variant>
      <vt:variant>
        <vt:lpwstr/>
      </vt:variant>
      <vt:variant>
        <vt:lpwstr>_Toc128972401</vt:lpwstr>
      </vt:variant>
      <vt:variant>
        <vt:i4>1966138</vt:i4>
      </vt:variant>
      <vt:variant>
        <vt:i4>2</vt:i4>
      </vt:variant>
      <vt:variant>
        <vt:i4>0</vt:i4>
      </vt:variant>
      <vt:variant>
        <vt:i4>5</vt:i4>
      </vt:variant>
      <vt:variant>
        <vt:lpwstr/>
      </vt:variant>
      <vt:variant>
        <vt:lpwstr>_Toc128972400</vt:lpwstr>
      </vt:variant>
      <vt:variant>
        <vt:i4>1638400</vt:i4>
      </vt:variant>
      <vt:variant>
        <vt:i4>1025</vt:i4>
      </vt:variant>
      <vt:variant>
        <vt:i4>1025</vt:i4>
      </vt:variant>
      <vt:variant>
        <vt:i4>1</vt:i4>
      </vt:variant>
      <vt:variant>
        <vt:lpwstr>tervhanke</vt:lpwstr>
      </vt:variant>
      <vt:variant>
        <vt:lpwstr/>
      </vt:variant>
      <vt:variant>
        <vt:i4>5242962</vt:i4>
      </vt:variant>
      <vt:variant>
        <vt:i4>-1</vt:i4>
      </vt:variant>
      <vt:variant>
        <vt:i4>1026</vt:i4>
      </vt:variant>
      <vt:variant>
        <vt:i4>1</vt:i4>
      </vt:variant>
      <vt:variant>
        <vt:lpwstr>HL7 Uusilogo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Päätöksentuen CDA R2</dc:title>
  <dc:subject/>
  <dc:creator>Timo Tarhonen</dc:creator>
  <cp:keywords/>
  <dc:description/>
  <cp:lastModifiedBy>Timo Kaskinen</cp:lastModifiedBy>
  <cp:revision>2</cp:revision>
  <cp:lastPrinted>2004-12-22T10:22:00Z</cp:lastPrinted>
  <dcterms:created xsi:type="dcterms:W3CDTF">2026-01-13T17:03:00Z</dcterms:created>
  <dcterms:modified xsi:type="dcterms:W3CDTF">2026-01-13T17:03:00Z</dcterms:modified>
</cp:coreProperties>
</file>